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CC7" w:rsidRPr="00A152AA" w:rsidRDefault="009D5ACB" w:rsidP="0028439A">
      <w:pPr>
        <w:numPr>
          <w:ins w:id="0" w:author="monika.wojcik" w:date="2010-07-14T11:20:00Z"/>
        </w:numPr>
        <w:spacing w:before="120" w:line="276" w:lineRule="auto"/>
        <w:jc w:val="right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 xml:space="preserve">Załącznik nr </w:t>
      </w:r>
      <w:r w:rsidR="002522E1" w:rsidRPr="00A152AA">
        <w:rPr>
          <w:rFonts w:ascii="Calibri" w:hAnsi="Calibri"/>
          <w:sz w:val="20"/>
        </w:rPr>
        <w:t>1</w:t>
      </w:r>
      <w:r w:rsidR="003D1EB0" w:rsidRPr="00A152AA">
        <w:rPr>
          <w:rFonts w:ascii="Calibri" w:hAnsi="Calibri"/>
          <w:sz w:val="20"/>
        </w:rPr>
        <w:t xml:space="preserve"> do SWZ </w:t>
      </w:r>
    </w:p>
    <w:p w:rsidR="003D1EB0" w:rsidRPr="00A152AA" w:rsidRDefault="00685343" w:rsidP="0028439A">
      <w:pPr>
        <w:spacing w:before="120" w:line="276" w:lineRule="auto"/>
        <w:rPr>
          <w:rFonts w:ascii="Calibri" w:hAnsi="Calibri"/>
          <w:sz w:val="20"/>
        </w:rPr>
      </w:pPr>
      <w:r w:rsidRPr="006B53B3">
        <w:rPr>
          <w:rFonts w:ascii="Calibri" w:hAnsi="Calibri"/>
          <w:sz w:val="20"/>
        </w:rPr>
        <w:t>Nr postępowania: S</w:t>
      </w:r>
      <w:r w:rsidR="00211CFD">
        <w:rPr>
          <w:rFonts w:ascii="Calibri" w:hAnsi="Calibri"/>
          <w:sz w:val="20"/>
        </w:rPr>
        <w:t>A.270.2.</w:t>
      </w:r>
      <w:r w:rsidR="003B15BE">
        <w:rPr>
          <w:rFonts w:ascii="Calibri" w:hAnsi="Calibri"/>
          <w:sz w:val="20"/>
        </w:rPr>
        <w:t>3</w:t>
      </w:r>
      <w:r w:rsidR="00211CFD">
        <w:rPr>
          <w:rFonts w:ascii="Calibri" w:hAnsi="Calibri"/>
          <w:sz w:val="20"/>
        </w:rPr>
        <w:t>.2022</w:t>
      </w:r>
    </w:p>
    <w:p w:rsidR="003D1EB0" w:rsidRPr="00A152AA" w:rsidRDefault="00105571" w:rsidP="0028439A">
      <w:pPr>
        <w:spacing w:before="120" w:line="276" w:lineRule="auto"/>
        <w:jc w:val="right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………</w:t>
      </w:r>
      <w:r w:rsidR="0028439A" w:rsidRPr="00A152AA">
        <w:rPr>
          <w:rFonts w:ascii="Calibri" w:hAnsi="Calibri"/>
          <w:sz w:val="20"/>
        </w:rPr>
        <w:t>………………………</w:t>
      </w:r>
      <w:r w:rsidRPr="00A152AA">
        <w:rPr>
          <w:rFonts w:ascii="Calibri" w:hAnsi="Calibri"/>
          <w:sz w:val="20"/>
        </w:rPr>
        <w:t>…………………………</w:t>
      </w:r>
    </w:p>
    <w:p w:rsidR="003D1EB0" w:rsidRPr="00A152AA" w:rsidRDefault="00427B24" w:rsidP="004E2E14">
      <w:pPr>
        <w:spacing w:line="276" w:lineRule="auto"/>
        <w:rPr>
          <w:rFonts w:ascii="Calibri" w:hAnsi="Calibri"/>
          <w:i/>
          <w:sz w:val="16"/>
          <w:szCs w:val="16"/>
        </w:rPr>
      </w:pP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="00C97AF8" w:rsidRPr="00A152AA">
        <w:rPr>
          <w:rFonts w:ascii="Calibri" w:hAnsi="Calibri"/>
          <w:i/>
          <w:sz w:val="16"/>
          <w:szCs w:val="16"/>
        </w:rPr>
        <w:tab/>
      </w:r>
      <w:r w:rsidR="00C97AF8"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>(miejscowość, data)</w:t>
      </w:r>
    </w:p>
    <w:p w:rsidR="00C97AF8" w:rsidRPr="00A152AA" w:rsidRDefault="00C97AF8" w:rsidP="0028439A">
      <w:pPr>
        <w:spacing w:before="120" w:line="276" w:lineRule="auto"/>
        <w:rPr>
          <w:rFonts w:ascii="Calibri" w:hAnsi="Calibri"/>
          <w:sz w:val="20"/>
        </w:rPr>
      </w:pPr>
    </w:p>
    <w:p w:rsidR="003D1EB0" w:rsidRPr="00A152AA" w:rsidRDefault="003D1EB0" w:rsidP="003C133F">
      <w:pPr>
        <w:pStyle w:val="Nagwek3"/>
        <w:spacing w:before="120" w:line="276" w:lineRule="auto"/>
        <w:ind w:left="0" w:firstLine="0"/>
        <w:jc w:val="center"/>
        <w:rPr>
          <w:rFonts w:ascii="Calibri" w:hAnsi="Calibri" w:cs="Times New Roman"/>
          <w:sz w:val="22"/>
          <w:szCs w:val="22"/>
        </w:rPr>
      </w:pPr>
      <w:r w:rsidRPr="00A152AA">
        <w:rPr>
          <w:rFonts w:ascii="Calibri" w:hAnsi="Calibri" w:cs="Times New Roman"/>
          <w:sz w:val="22"/>
          <w:szCs w:val="22"/>
        </w:rPr>
        <w:t>OFERT</w:t>
      </w:r>
      <w:r w:rsidR="0028439A" w:rsidRPr="00A152AA">
        <w:rPr>
          <w:rFonts w:ascii="Calibri" w:hAnsi="Calibri" w:cs="Times New Roman"/>
          <w:sz w:val="22"/>
          <w:szCs w:val="22"/>
        </w:rPr>
        <w:t>A WYKONAWCY</w:t>
      </w:r>
    </w:p>
    <w:p w:rsidR="009D5ACB" w:rsidRPr="00A152AA" w:rsidRDefault="009D5ACB" w:rsidP="0028439A">
      <w:pPr>
        <w:pStyle w:val="Nagwek1"/>
        <w:tabs>
          <w:tab w:val="clear" w:pos="6289"/>
        </w:tabs>
        <w:spacing w:before="120" w:line="276" w:lineRule="auto"/>
        <w:rPr>
          <w:rFonts w:ascii="Calibri" w:hAnsi="Calibri"/>
          <w:sz w:val="20"/>
        </w:rPr>
      </w:pPr>
    </w:p>
    <w:p w:rsidR="003D1EB0" w:rsidRPr="00A152AA" w:rsidRDefault="00C1100F" w:rsidP="00715AE5">
      <w:pPr>
        <w:pStyle w:val="Nagwek1"/>
        <w:tabs>
          <w:tab w:val="clear" w:pos="0"/>
          <w:tab w:val="clear" w:pos="6289"/>
        </w:tabs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Dane Wykonawcy</w:t>
      </w:r>
      <w:r w:rsidR="00A25C9F" w:rsidRPr="00A152AA">
        <w:rPr>
          <w:rFonts w:ascii="Calibri" w:hAnsi="Calibri"/>
          <w:sz w:val="20"/>
        </w:rPr>
        <w:t>*</w:t>
      </w:r>
      <w:r w:rsidR="00D54026" w:rsidRPr="00A152AA">
        <w:rPr>
          <w:rFonts w:ascii="Calibri" w:hAnsi="Calibri"/>
          <w:sz w:val="20"/>
        </w:rPr>
        <w:t xml:space="preserve"> </w:t>
      </w:r>
      <w:r w:rsidR="003A3E22" w:rsidRPr="00A152AA">
        <w:rPr>
          <w:rFonts w:ascii="Calibri" w:hAnsi="Calibri"/>
          <w:sz w:val="20"/>
        </w:rPr>
        <w:t>/</w:t>
      </w:r>
      <w:r w:rsidR="00D54026" w:rsidRPr="00A152AA">
        <w:rPr>
          <w:rFonts w:ascii="Calibri" w:hAnsi="Calibri"/>
          <w:sz w:val="20"/>
        </w:rPr>
        <w:t xml:space="preserve"> </w:t>
      </w:r>
      <w:r w:rsidR="003A3E22" w:rsidRPr="00A152AA">
        <w:rPr>
          <w:rFonts w:ascii="Calibri" w:hAnsi="Calibri"/>
          <w:sz w:val="20"/>
        </w:rPr>
        <w:t>Wykonawców</w:t>
      </w:r>
      <w:r w:rsidR="00A25C9F" w:rsidRPr="00A152AA">
        <w:rPr>
          <w:rFonts w:ascii="Calibri" w:hAnsi="Calibri"/>
          <w:sz w:val="20"/>
        </w:rPr>
        <w:t xml:space="preserve"> wspólnie ubiegających się o udzielenie zamówienia</w:t>
      </w:r>
      <w:r w:rsidR="00C86793" w:rsidRPr="00A152AA">
        <w:rPr>
          <w:rFonts w:ascii="Calibri" w:hAnsi="Calibri"/>
          <w:sz w:val="20"/>
        </w:rPr>
        <w:t>*</w:t>
      </w:r>
      <w:r w:rsidRPr="00A152AA">
        <w:rPr>
          <w:rFonts w:ascii="Calibri" w:hAnsi="Calibri"/>
          <w:sz w:val="20"/>
        </w:rPr>
        <w:t>:</w:t>
      </w:r>
    </w:p>
    <w:p w:rsidR="00C86598" w:rsidRPr="00A152AA" w:rsidRDefault="00C86598" w:rsidP="0028439A">
      <w:pPr>
        <w:pStyle w:val="Standartowy"/>
        <w:tabs>
          <w:tab w:val="clear" w:pos="283"/>
        </w:tabs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Nazwa i adres</w:t>
      </w:r>
      <w:r w:rsidR="0028439A" w:rsidRPr="00A152AA">
        <w:rPr>
          <w:rFonts w:ascii="Calibri" w:hAnsi="Calibri"/>
          <w:sz w:val="20"/>
        </w:rPr>
        <w:t xml:space="preserve">: </w:t>
      </w:r>
      <w:r w:rsidRPr="00A152AA">
        <w:rPr>
          <w:rFonts w:ascii="Calibri" w:hAnsi="Calibri"/>
          <w:sz w:val="20"/>
        </w:rPr>
        <w:t>……………………........................................................................</w:t>
      </w:r>
      <w:r w:rsidR="0028439A" w:rsidRPr="00A152AA">
        <w:rPr>
          <w:rFonts w:ascii="Calibri" w:hAnsi="Calibri"/>
          <w:sz w:val="20"/>
        </w:rPr>
        <w:t>.................</w:t>
      </w:r>
      <w:r w:rsidR="00684DC6" w:rsidRPr="00A152AA">
        <w:rPr>
          <w:rFonts w:ascii="Calibri" w:hAnsi="Calibri"/>
          <w:sz w:val="20"/>
        </w:rPr>
        <w:t>....</w:t>
      </w:r>
      <w:r w:rsidR="0028439A" w:rsidRPr="00A152AA">
        <w:rPr>
          <w:rFonts w:ascii="Calibri" w:hAnsi="Calibri"/>
          <w:sz w:val="20"/>
        </w:rPr>
        <w:t>...............</w:t>
      </w:r>
      <w:r w:rsidRPr="00A152AA">
        <w:rPr>
          <w:rFonts w:ascii="Calibri" w:hAnsi="Calibri"/>
          <w:sz w:val="20"/>
        </w:rPr>
        <w:t>..............</w:t>
      </w:r>
      <w:r w:rsidR="004E2E14" w:rsidRPr="00A152AA">
        <w:rPr>
          <w:rFonts w:ascii="Calibri" w:hAnsi="Calibri"/>
          <w:sz w:val="20"/>
        </w:rPr>
        <w:t>..................</w:t>
      </w:r>
      <w:r w:rsidRPr="00A152AA">
        <w:rPr>
          <w:rFonts w:ascii="Calibri" w:hAnsi="Calibri"/>
          <w:sz w:val="20"/>
        </w:rPr>
        <w:t>....</w:t>
      </w:r>
    </w:p>
    <w:p w:rsidR="00C86598" w:rsidRPr="00A152AA" w:rsidRDefault="00C86598" w:rsidP="0028439A">
      <w:pPr>
        <w:pStyle w:val="Standartowy"/>
        <w:tabs>
          <w:tab w:val="clear" w:pos="283"/>
        </w:tabs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………………………………….......................................................................................</w:t>
      </w:r>
      <w:r w:rsidR="0028439A" w:rsidRPr="00A152AA">
        <w:rPr>
          <w:rFonts w:ascii="Calibri" w:hAnsi="Calibri"/>
          <w:sz w:val="20"/>
        </w:rPr>
        <w:t>...............</w:t>
      </w:r>
      <w:r w:rsidRPr="00A152AA">
        <w:rPr>
          <w:rFonts w:ascii="Calibri" w:hAnsi="Calibri"/>
          <w:sz w:val="20"/>
        </w:rPr>
        <w:t>.......................</w:t>
      </w:r>
      <w:r w:rsidR="00754DC7" w:rsidRPr="00A152AA">
        <w:rPr>
          <w:rFonts w:ascii="Calibri" w:hAnsi="Calibri"/>
          <w:sz w:val="20"/>
        </w:rPr>
        <w:t>...</w:t>
      </w:r>
      <w:r w:rsidR="004E2E14" w:rsidRPr="00A152AA">
        <w:rPr>
          <w:rFonts w:ascii="Calibri" w:hAnsi="Calibri"/>
          <w:sz w:val="20"/>
        </w:rPr>
        <w:t>.................</w:t>
      </w:r>
      <w:r w:rsidR="00754DC7" w:rsidRPr="00A152AA">
        <w:rPr>
          <w:rFonts w:ascii="Calibri" w:hAnsi="Calibri"/>
          <w:sz w:val="20"/>
        </w:rPr>
        <w:t>..........</w:t>
      </w:r>
    </w:p>
    <w:p w:rsidR="002B6F95" w:rsidRPr="00A152AA" w:rsidRDefault="002B6F95" w:rsidP="002B6F95">
      <w:pPr>
        <w:jc w:val="center"/>
        <w:rPr>
          <w:rFonts w:ascii="Calibri" w:hAnsi="Calibri" w:cs="Calibri"/>
          <w:i/>
          <w:sz w:val="16"/>
          <w:szCs w:val="16"/>
        </w:rPr>
      </w:pPr>
      <w:r w:rsidRPr="00A152AA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A152AA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152AA">
        <w:rPr>
          <w:rFonts w:ascii="Calibri" w:hAnsi="Calibri" w:cs="Calibri"/>
          <w:i/>
          <w:sz w:val="16"/>
          <w:szCs w:val="16"/>
        </w:rPr>
        <w:t>)</w:t>
      </w:r>
    </w:p>
    <w:p w:rsidR="002B6F95" w:rsidRPr="00A152AA" w:rsidRDefault="002B6F95" w:rsidP="0028439A">
      <w:pPr>
        <w:pStyle w:val="Standartowy"/>
        <w:tabs>
          <w:tab w:val="clear" w:pos="283"/>
        </w:tabs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2B6F95" w:rsidRPr="00A152AA" w:rsidRDefault="002B6F95" w:rsidP="002B6F95">
      <w:pPr>
        <w:jc w:val="center"/>
        <w:rPr>
          <w:rFonts w:ascii="Calibri" w:hAnsi="Calibri" w:cs="Calibri"/>
          <w:i/>
          <w:sz w:val="16"/>
          <w:szCs w:val="16"/>
        </w:rPr>
      </w:pPr>
      <w:r w:rsidRPr="00A152AA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434495" w:rsidRPr="00A152AA" w:rsidRDefault="0028439A" w:rsidP="00D54026">
      <w:pPr>
        <w:widowControl/>
        <w:suppressAutoHyphens w:val="0"/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eastAsia="Times New Roman" w:hAnsi="Calibri"/>
          <w:sz w:val="20"/>
        </w:rPr>
        <w:t>R</w:t>
      </w:r>
      <w:r w:rsidR="00F40E88" w:rsidRPr="00A152AA">
        <w:rPr>
          <w:rFonts w:ascii="Calibri" w:eastAsia="Times New Roman" w:hAnsi="Calibri"/>
          <w:sz w:val="20"/>
        </w:rPr>
        <w:t>egon</w:t>
      </w:r>
      <w:r w:rsidRPr="00A152AA">
        <w:rPr>
          <w:rFonts w:ascii="Calibri" w:eastAsia="Times New Roman" w:hAnsi="Calibri"/>
          <w:sz w:val="20"/>
        </w:rPr>
        <w:t xml:space="preserve">: </w:t>
      </w:r>
      <w:r w:rsidR="00F40E88" w:rsidRPr="00A152AA">
        <w:rPr>
          <w:rFonts w:ascii="Calibri" w:eastAsia="Times New Roman" w:hAnsi="Calibri"/>
          <w:sz w:val="20"/>
        </w:rPr>
        <w:t>……….</w:t>
      </w:r>
      <w:r w:rsidR="00684DC6" w:rsidRPr="00A152AA">
        <w:rPr>
          <w:rFonts w:ascii="Calibri" w:eastAsia="Times New Roman" w:hAnsi="Calibri"/>
          <w:sz w:val="20"/>
        </w:rPr>
        <w:t xml:space="preserve">..…………………….. </w:t>
      </w:r>
      <w:r w:rsidR="00F40E88" w:rsidRPr="00A152AA">
        <w:rPr>
          <w:rFonts w:ascii="Calibri" w:eastAsia="Times New Roman" w:hAnsi="Calibri"/>
          <w:sz w:val="20"/>
        </w:rPr>
        <w:t>NIP: …</w:t>
      </w:r>
      <w:r w:rsidRPr="00A152AA">
        <w:rPr>
          <w:rFonts w:ascii="Calibri" w:eastAsia="Times New Roman" w:hAnsi="Calibri"/>
          <w:sz w:val="20"/>
        </w:rPr>
        <w:t>…</w:t>
      </w:r>
      <w:r w:rsidR="00684DC6" w:rsidRPr="00A152AA">
        <w:rPr>
          <w:rFonts w:ascii="Calibri" w:eastAsia="Times New Roman" w:hAnsi="Calibri"/>
          <w:sz w:val="20"/>
        </w:rPr>
        <w:t>……..</w:t>
      </w:r>
      <w:r w:rsidRPr="00A152AA">
        <w:rPr>
          <w:rFonts w:ascii="Calibri" w:eastAsia="Times New Roman" w:hAnsi="Calibri"/>
          <w:sz w:val="20"/>
        </w:rPr>
        <w:t>……………………………</w:t>
      </w:r>
      <w:r w:rsidR="00D54026" w:rsidRPr="00A152AA">
        <w:rPr>
          <w:rFonts w:ascii="Calibri" w:eastAsia="Times New Roman" w:hAnsi="Calibri"/>
          <w:sz w:val="20"/>
        </w:rPr>
        <w:t xml:space="preserve"> </w:t>
      </w:r>
      <w:r w:rsidRPr="00A152AA">
        <w:rPr>
          <w:rFonts w:ascii="Calibri" w:hAnsi="Calibri"/>
          <w:sz w:val="20"/>
        </w:rPr>
        <w:t>A</w:t>
      </w:r>
      <w:r w:rsidR="00434495" w:rsidRPr="00A152AA">
        <w:rPr>
          <w:rFonts w:ascii="Calibri" w:hAnsi="Calibri"/>
          <w:sz w:val="20"/>
        </w:rPr>
        <w:t>dres poczty elektronicznej: …</w:t>
      </w:r>
      <w:r w:rsidR="00684DC6" w:rsidRPr="00A152AA">
        <w:rPr>
          <w:rFonts w:ascii="Calibri" w:hAnsi="Calibri"/>
          <w:sz w:val="20"/>
        </w:rPr>
        <w:t>……………….……….</w:t>
      </w:r>
      <w:r w:rsidR="00434495" w:rsidRPr="00A152AA">
        <w:rPr>
          <w:rFonts w:ascii="Calibri" w:hAnsi="Calibri"/>
          <w:sz w:val="20"/>
        </w:rPr>
        <w:t>…………….</w:t>
      </w:r>
    </w:p>
    <w:p w:rsidR="002B6F95" w:rsidRPr="00A152AA" w:rsidRDefault="002B6F95" w:rsidP="00684DC6">
      <w:pPr>
        <w:spacing w:before="120" w:line="276" w:lineRule="auto"/>
        <w:rPr>
          <w:rFonts w:ascii="Calibri" w:hAnsi="Calibri"/>
          <w:sz w:val="20"/>
        </w:rPr>
      </w:pPr>
    </w:p>
    <w:p w:rsidR="0035515E" w:rsidRPr="00A152AA" w:rsidRDefault="0035515E" w:rsidP="003B51A9">
      <w:pPr>
        <w:widowControl/>
        <w:shd w:val="clear" w:color="auto" w:fill="BFBFBF"/>
        <w:jc w:val="both"/>
        <w:rPr>
          <w:rFonts w:ascii="Calibri" w:hAnsi="Calibri"/>
          <w:b/>
          <w:lang w:eastAsia="en-US"/>
        </w:rPr>
      </w:pPr>
    </w:p>
    <w:p w:rsidR="008303C6" w:rsidRPr="006B53B3" w:rsidRDefault="00434495" w:rsidP="00653849">
      <w:pPr>
        <w:pStyle w:val="Nagwek7"/>
        <w:spacing w:before="120" w:after="0" w:line="276" w:lineRule="auto"/>
        <w:ind w:left="567" w:hanging="567"/>
        <w:jc w:val="both"/>
        <w:rPr>
          <w:rFonts w:ascii="Calibri" w:hAnsi="Calibri"/>
          <w:sz w:val="20"/>
          <w:szCs w:val="20"/>
        </w:rPr>
      </w:pPr>
      <w:r w:rsidRPr="00A152AA">
        <w:rPr>
          <w:rFonts w:ascii="Calibri" w:hAnsi="Calibri"/>
          <w:sz w:val="20"/>
          <w:szCs w:val="20"/>
        </w:rPr>
        <w:t xml:space="preserve">Przystępując do </w:t>
      </w:r>
      <w:r w:rsidRPr="006B53B3">
        <w:rPr>
          <w:rFonts w:ascii="Calibri" w:hAnsi="Calibri"/>
          <w:sz w:val="20"/>
          <w:szCs w:val="20"/>
        </w:rPr>
        <w:t>postępowania o</w:t>
      </w:r>
      <w:r w:rsidRPr="006B53B3">
        <w:rPr>
          <w:sz w:val="20"/>
          <w:szCs w:val="20"/>
        </w:rPr>
        <w:t xml:space="preserve"> </w:t>
      </w:r>
      <w:r w:rsidRPr="006B53B3">
        <w:rPr>
          <w:rFonts w:ascii="Calibri" w:hAnsi="Calibri"/>
          <w:sz w:val="20"/>
          <w:szCs w:val="20"/>
        </w:rPr>
        <w:t>udzielenie zamówienia publicznego na roboty budowlane</w:t>
      </w:r>
      <w:r w:rsidRPr="006B53B3">
        <w:rPr>
          <w:b/>
          <w:sz w:val="20"/>
          <w:szCs w:val="20"/>
        </w:rPr>
        <w:t xml:space="preserve"> </w:t>
      </w:r>
      <w:r w:rsidR="008303C6" w:rsidRPr="006B53B3">
        <w:rPr>
          <w:rFonts w:ascii="Calibri" w:hAnsi="Calibri"/>
          <w:sz w:val="20"/>
          <w:szCs w:val="20"/>
        </w:rPr>
        <w:t xml:space="preserve">pn.: </w:t>
      </w:r>
    </w:p>
    <w:p w:rsidR="00733866" w:rsidRDefault="00733866" w:rsidP="00733866">
      <w:pPr>
        <w:widowControl/>
        <w:spacing w:before="120" w:line="276" w:lineRule="auto"/>
        <w:jc w:val="center"/>
        <w:rPr>
          <w:rFonts w:ascii="Calibri" w:hAnsi="Calibri" w:cs="Calibri"/>
          <w:b/>
          <w:sz w:val="20"/>
          <w:u w:val="single"/>
        </w:rPr>
      </w:pPr>
      <w:r w:rsidRPr="00733866">
        <w:rPr>
          <w:rFonts w:ascii="Calibri" w:hAnsi="Calibri" w:cs="Calibri"/>
          <w:b/>
          <w:sz w:val="20"/>
          <w:u w:val="single"/>
        </w:rPr>
        <w:t>Przebudowa i remont dróg w obrębie Tereszpol Nadleśnictwa Zwierzyniec</w:t>
      </w:r>
      <w:r>
        <w:rPr>
          <w:rFonts w:ascii="Calibri" w:hAnsi="Calibri" w:cs="Calibri"/>
          <w:b/>
          <w:sz w:val="20"/>
          <w:u w:val="single"/>
        </w:rPr>
        <w:t>, część nr ….</w:t>
      </w:r>
    </w:p>
    <w:p w:rsidR="00653849" w:rsidRPr="00DC2C56" w:rsidRDefault="00DC2C56" w:rsidP="00DC2C56">
      <w:pPr>
        <w:widowControl/>
        <w:spacing w:before="120" w:line="276" w:lineRule="auto"/>
        <w:jc w:val="both"/>
        <w:rPr>
          <w:rFonts w:ascii="Calibri" w:hAnsi="Calibri" w:cs="Calibri"/>
          <w:b/>
          <w:sz w:val="20"/>
          <w:u w:val="single"/>
        </w:rPr>
      </w:pPr>
      <w:r w:rsidRPr="00DC2C56">
        <w:rPr>
          <w:rFonts w:ascii="Calibri" w:hAnsi="Calibri" w:cs="Calibri"/>
          <w:b/>
          <w:sz w:val="20"/>
          <w:u w:val="single"/>
        </w:rPr>
        <w:t xml:space="preserve"> </w:t>
      </w:r>
      <w:r w:rsidR="00434495" w:rsidRPr="00A152AA">
        <w:rPr>
          <w:rFonts w:ascii="Calibri" w:hAnsi="Calibri"/>
          <w:sz w:val="20"/>
        </w:rPr>
        <w:t xml:space="preserve">prowadzonego przez Zamawiającego – Nadleśnictwo </w:t>
      </w:r>
      <w:r w:rsidR="00BC48E0">
        <w:rPr>
          <w:rFonts w:ascii="Calibri" w:hAnsi="Calibri"/>
          <w:sz w:val="20"/>
        </w:rPr>
        <w:t>Z</w:t>
      </w:r>
      <w:bookmarkStart w:id="1" w:name="_GoBack"/>
      <w:bookmarkEnd w:id="1"/>
      <w:r w:rsidR="00BC48E0">
        <w:rPr>
          <w:rFonts w:ascii="Calibri" w:hAnsi="Calibri"/>
          <w:sz w:val="20"/>
        </w:rPr>
        <w:t>wierzyniec</w:t>
      </w:r>
      <w:r w:rsidR="00434495" w:rsidRPr="00A152AA">
        <w:rPr>
          <w:rFonts w:ascii="Calibri" w:hAnsi="Calibri"/>
          <w:sz w:val="20"/>
        </w:rPr>
        <w:t xml:space="preserve"> </w:t>
      </w:r>
      <w:r w:rsidR="00684DC6" w:rsidRPr="00A152AA">
        <w:rPr>
          <w:rFonts w:ascii="Calibri" w:hAnsi="Calibri"/>
          <w:sz w:val="20"/>
        </w:rPr>
        <w:t xml:space="preserve">w </w:t>
      </w:r>
      <w:r w:rsidR="00684DC6" w:rsidRPr="00A152AA">
        <w:rPr>
          <w:rFonts w:ascii="Calibri" w:hAnsi="Calibri"/>
          <w:b/>
          <w:sz w:val="20"/>
        </w:rPr>
        <w:t>trybie podstawowym</w:t>
      </w:r>
      <w:r w:rsidR="00653849" w:rsidRPr="00A152AA">
        <w:rPr>
          <w:rFonts w:ascii="Calibri" w:hAnsi="Calibri"/>
          <w:b/>
          <w:sz w:val="20"/>
        </w:rPr>
        <w:t xml:space="preserve"> -</w:t>
      </w:r>
      <w:r w:rsidR="00684DC6" w:rsidRPr="00A152AA">
        <w:rPr>
          <w:rFonts w:ascii="Calibri" w:hAnsi="Calibri"/>
          <w:b/>
          <w:sz w:val="20"/>
        </w:rPr>
        <w:t xml:space="preserve"> bez negocjacji</w:t>
      </w:r>
      <w:r w:rsidR="00684DC6" w:rsidRPr="00A152AA">
        <w:rPr>
          <w:rFonts w:ascii="Calibri" w:hAnsi="Calibri"/>
          <w:sz w:val="20"/>
        </w:rPr>
        <w:t>, o</w:t>
      </w:r>
      <w:r w:rsidR="0035515E" w:rsidRPr="00A152AA">
        <w:rPr>
          <w:rFonts w:ascii="Calibri" w:hAnsi="Calibri"/>
          <w:sz w:val="20"/>
        </w:rPr>
        <w:t xml:space="preserve"> </w:t>
      </w:r>
      <w:r w:rsidR="00684DC6" w:rsidRPr="00A152AA">
        <w:rPr>
          <w:rFonts w:ascii="Calibri" w:hAnsi="Calibri"/>
          <w:sz w:val="20"/>
        </w:rPr>
        <w:t>którym mowa w art. 275 pkt 1 ustawy Prawo zamówień publicznych (</w:t>
      </w:r>
      <w:bookmarkStart w:id="2" w:name="_Hlk106190039"/>
      <w:r w:rsidR="00250FDA" w:rsidRPr="00360B07">
        <w:rPr>
          <w:rFonts w:ascii="Calibri" w:hAnsi="Calibri"/>
          <w:sz w:val="20"/>
        </w:rPr>
        <w:t>Dz.U. z 2021 r., poz. 1129, ze zm. - ustawa Pzp</w:t>
      </w:r>
      <w:bookmarkEnd w:id="2"/>
      <w:r w:rsidR="00684DC6" w:rsidRPr="00A152AA">
        <w:rPr>
          <w:rFonts w:ascii="Calibri" w:hAnsi="Calibri"/>
          <w:sz w:val="20"/>
        </w:rPr>
        <w:t xml:space="preserve">), </w:t>
      </w:r>
      <w:r w:rsidR="00AE3900" w:rsidRPr="00A152AA">
        <w:rPr>
          <w:rFonts w:ascii="Calibri" w:hAnsi="Calibri"/>
          <w:sz w:val="20"/>
        </w:rPr>
        <w:t>w </w:t>
      </w:r>
      <w:r w:rsidR="00434495" w:rsidRPr="00A152AA">
        <w:rPr>
          <w:rFonts w:ascii="Calibri" w:hAnsi="Calibri"/>
          <w:sz w:val="20"/>
        </w:rPr>
        <w:t>imieniu Wykonawcy wskazanego powyżej</w:t>
      </w:r>
      <w:r w:rsidR="0035515E" w:rsidRPr="00A152AA">
        <w:rPr>
          <w:rFonts w:ascii="Calibri" w:hAnsi="Calibri"/>
          <w:sz w:val="20"/>
        </w:rPr>
        <w:t xml:space="preserve"> składamy niniejszą ofertę</w:t>
      </w:r>
      <w:r w:rsidR="00653849" w:rsidRPr="00A152AA">
        <w:rPr>
          <w:rFonts w:ascii="Calibri" w:hAnsi="Calibri"/>
          <w:sz w:val="20"/>
        </w:rPr>
        <w:t>:</w:t>
      </w:r>
    </w:p>
    <w:p w:rsidR="00983A15" w:rsidRPr="00A152AA" w:rsidRDefault="00653849" w:rsidP="00653849">
      <w:pPr>
        <w:widowControl/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sz w:val="20"/>
        </w:rPr>
        <w:t>1.</w:t>
      </w:r>
      <w:r w:rsidRPr="00A152AA">
        <w:rPr>
          <w:rFonts w:ascii="Calibri" w:hAnsi="Calibri"/>
          <w:b/>
          <w:sz w:val="20"/>
        </w:rPr>
        <w:tab/>
        <w:t>O</w:t>
      </w:r>
      <w:r w:rsidR="003D1EB0" w:rsidRPr="00A152AA">
        <w:rPr>
          <w:rFonts w:ascii="Calibri" w:hAnsi="Calibri"/>
          <w:b/>
          <w:sz w:val="20"/>
        </w:rPr>
        <w:t>feruje</w:t>
      </w:r>
      <w:r w:rsidR="00C1100F" w:rsidRPr="00A152AA">
        <w:rPr>
          <w:rFonts w:ascii="Calibri" w:hAnsi="Calibri"/>
          <w:b/>
          <w:sz w:val="20"/>
        </w:rPr>
        <w:t>my</w:t>
      </w:r>
      <w:r w:rsidR="00C1100F" w:rsidRPr="00A152AA">
        <w:rPr>
          <w:rFonts w:ascii="Calibri" w:hAnsi="Calibri"/>
          <w:sz w:val="20"/>
        </w:rPr>
        <w:t xml:space="preserve"> wykonanie zamówienia za cenę</w:t>
      </w:r>
      <w:r w:rsidR="00983A15" w:rsidRPr="00A152AA">
        <w:rPr>
          <w:rFonts w:ascii="Calibri" w:hAnsi="Calibri"/>
          <w:sz w:val="20"/>
        </w:rPr>
        <w:t xml:space="preserve"> łączną:</w:t>
      </w:r>
    </w:p>
    <w:p w:rsidR="00885AF7" w:rsidRPr="00541B8D" w:rsidRDefault="003834B9" w:rsidP="00653849">
      <w:pPr>
        <w:spacing w:before="120" w:line="276" w:lineRule="auto"/>
        <w:ind w:firstLine="567"/>
        <w:rPr>
          <w:rFonts w:ascii="Calibri" w:hAnsi="Calibri"/>
          <w:sz w:val="20"/>
        </w:rPr>
      </w:pPr>
      <w:r w:rsidRPr="00541B8D">
        <w:rPr>
          <w:rFonts w:ascii="Calibri" w:hAnsi="Calibri"/>
          <w:sz w:val="20"/>
        </w:rPr>
        <w:t xml:space="preserve">a) </w:t>
      </w:r>
      <w:r w:rsidR="00885AF7" w:rsidRPr="00541B8D">
        <w:rPr>
          <w:rFonts w:ascii="Calibri" w:hAnsi="Calibri"/>
          <w:sz w:val="20"/>
        </w:rPr>
        <w:t>cena netto: ……...…………</w:t>
      </w:r>
      <w:r w:rsidR="00684DC6" w:rsidRPr="00541B8D">
        <w:rPr>
          <w:rFonts w:ascii="Calibri" w:hAnsi="Calibri"/>
          <w:sz w:val="20"/>
        </w:rPr>
        <w:t>………………</w:t>
      </w:r>
      <w:r w:rsidR="00062A41" w:rsidRPr="00541B8D">
        <w:rPr>
          <w:rFonts w:ascii="Calibri" w:hAnsi="Calibri"/>
          <w:sz w:val="20"/>
        </w:rPr>
        <w:t>………</w:t>
      </w:r>
      <w:r w:rsidR="00684DC6" w:rsidRPr="00541B8D">
        <w:rPr>
          <w:rFonts w:ascii="Calibri" w:hAnsi="Calibri"/>
          <w:sz w:val="20"/>
        </w:rPr>
        <w:t>….……………………………...</w:t>
      </w:r>
    </w:p>
    <w:p w:rsidR="00885AF7" w:rsidRPr="00A152AA" w:rsidRDefault="003834B9" w:rsidP="00653849">
      <w:pPr>
        <w:spacing w:before="120" w:line="276" w:lineRule="auto"/>
        <w:ind w:firstLine="567"/>
        <w:rPr>
          <w:rFonts w:ascii="Calibri" w:hAnsi="Calibri"/>
          <w:sz w:val="20"/>
        </w:rPr>
      </w:pPr>
      <w:r w:rsidRPr="00541B8D">
        <w:rPr>
          <w:rFonts w:ascii="Calibri" w:hAnsi="Calibri"/>
          <w:sz w:val="20"/>
        </w:rPr>
        <w:t xml:space="preserve">b) </w:t>
      </w:r>
      <w:r w:rsidR="00885AF7" w:rsidRPr="00541B8D">
        <w:rPr>
          <w:rFonts w:ascii="Calibri" w:hAnsi="Calibri"/>
          <w:sz w:val="20"/>
        </w:rPr>
        <w:t xml:space="preserve">VAT: </w:t>
      </w:r>
      <w:r w:rsidR="00062A41" w:rsidRPr="00541B8D">
        <w:rPr>
          <w:rFonts w:ascii="Calibri" w:hAnsi="Calibri"/>
          <w:sz w:val="20"/>
        </w:rPr>
        <w:t xml:space="preserve">…..% </w:t>
      </w:r>
      <w:r w:rsidR="00885AF7" w:rsidRPr="00A152AA">
        <w:rPr>
          <w:rFonts w:ascii="Calibri" w:hAnsi="Calibri"/>
          <w:sz w:val="20"/>
        </w:rPr>
        <w:t>……………………………...……………………</w:t>
      </w:r>
      <w:r w:rsidR="00684DC6" w:rsidRPr="00A152AA">
        <w:rPr>
          <w:rFonts w:ascii="Calibri" w:hAnsi="Calibri"/>
          <w:sz w:val="20"/>
        </w:rPr>
        <w:t>………………………..</w:t>
      </w:r>
      <w:r w:rsidR="00885AF7" w:rsidRPr="00A152AA">
        <w:rPr>
          <w:rFonts w:ascii="Calibri" w:hAnsi="Calibri"/>
          <w:sz w:val="20"/>
        </w:rPr>
        <w:t>..</w:t>
      </w:r>
    </w:p>
    <w:p w:rsidR="00885AF7" w:rsidRPr="00A152AA" w:rsidRDefault="003834B9" w:rsidP="00653849">
      <w:pPr>
        <w:pStyle w:val="Lista"/>
        <w:widowControl/>
        <w:suppressAutoHyphens w:val="0"/>
        <w:spacing w:before="120" w:after="0" w:line="276" w:lineRule="auto"/>
        <w:ind w:firstLine="567"/>
        <w:rPr>
          <w:rFonts w:ascii="Calibri" w:hAnsi="Calibri" w:cs="Times New Roman"/>
          <w:sz w:val="20"/>
        </w:rPr>
      </w:pPr>
      <w:r w:rsidRPr="00A152AA">
        <w:rPr>
          <w:rFonts w:ascii="Calibri" w:eastAsia="Times New Roman" w:hAnsi="Calibri" w:cs="Times New Roman"/>
          <w:sz w:val="20"/>
        </w:rPr>
        <w:t>c)</w:t>
      </w:r>
      <w:r w:rsidR="00885AF7" w:rsidRPr="00A152AA">
        <w:rPr>
          <w:rFonts w:ascii="Calibri" w:eastAsia="Times New Roman" w:hAnsi="Calibri" w:cs="Times New Roman"/>
          <w:sz w:val="20"/>
        </w:rPr>
        <w:t xml:space="preserve"> cena brutto: ……..</w:t>
      </w:r>
      <w:r w:rsidR="00684DC6" w:rsidRPr="00A152AA">
        <w:rPr>
          <w:rFonts w:ascii="Calibri" w:hAnsi="Calibri" w:cs="Times New Roman"/>
          <w:sz w:val="20"/>
        </w:rPr>
        <w:t>…………………………………………………</w:t>
      </w:r>
      <w:r w:rsidR="00062A41" w:rsidRPr="00A152AA">
        <w:rPr>
          <w:rFonts w:ascii="Calibri" w:hAnsi="Calibri" w:cs="Times New Roman"/>
          <w:sz w:val="20"/>
        </w:rPr>
        <w:t>………..</w:t>
      </w:r>
      <w:r w:rsidR="00684DC6" w:rsidRPr="00A152AA">
        <w:rPr>
          <w:rFonts w:ascii="Calibri" w:hAnsi="Calibri" w:cs="Times New Roman"/>
          <w:sz w:val="20"/>
        </w:rPr>
        <w:t>.......</w:t>
      </w:r>
      <w:r w:rsidR="00885AF7" w:rsidRPr="00A152AA">
        <w:rPr>
          <w:rFonts w:ascii="Calibri" w:hAnsi="Calibri" w:cs="Times New Roman"/>
          <w:sz w:val="20"/>
        </w:rPr>
        <w:t>...</w:t>
      </w:r>
    </w:p>
    <w:p w:rsidR="00885AF7" w:rsidRPr="00A152AA" w:rsidRDefault="00885AF7" w:rsidP="00653849">
      <w:pPr>
        <w:pStyle w:val="Lista"/>
        <w:widowControl/>
        <w:suppressAutoHyphens w:val="0"/>
        <w:spacing w:before="120" w:after="0" w:line="276" w:lineRule="auto"/>
        <w:ind w:firstLine="567"/>
        <w:rPr>
          <w:rFonts w:ascii="Calibri" w:hAnsi="Calibri" w:cs="Times New Roman"/>
          <w:sz w:val="20"/>
        </w:rPr>
      </w:pPr>
      <w:r w:rsidRPr="00A152AA">
        <w:rPr>
          <w:rFonts w:ascii="Calibri" w:hAnsi="Calibri" w:cs="Times New Roman"/>
          <w:sz w:val="20"/>
        </w:rPr>
        <w:t>Słownie: …………………………………………………………………………….............</w:t>
      </w:r>
      <w:r w:rsidR="00684DC6" w:rsidRPr="00A152AA">
        <w:rPr>
          <w:rFonts w:ascii="Calibri" w:hAnsi="Calibri" w:cs="Times New Roman"/>
          <w:sz w:val="20"/>
        </w:rPr>
        <w:t>...........................................</w:t>
      </w:r>
      <w:r w:rsidR="002B6F95" w:rsidRPr="00A152AA">
        <w:rPr>
          <w:rFonts w:ascii="Calibri" w:hAnsi="Calibri" w:cs="Times New Roman"/>
          <w:sz w:val="20"/>
        </w:rPr>
        <w:t>...............</w:t>
      </w:r>
      <w:r w:rsidR="00684DC6" w:rsidRPr="00A152AA">
        <w:rPr>
          <w:rFonts w:ascii="Calibri" w:hAnsi="Calibri" w:cs="Times New Roman"/>
          <w:sz w:val="20"/>
        </w:rPr>
        <w:t>............</w:t>
      </w:r>
    </w:p>
    <w:p w:rsidR="004D1848" w:rsidRPr="006B53B3" w:rsidRDefault="00653849" w:rsidP="0088381A">
      <w:pPr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bCs/>
          <w:spacing w:val="-6"/>
          <w:sz w:val="20"/>
        </w:rPr>
        <w:t>2</w:t>
      </w:r>
      <w:r w:rsidR="00055152" w:rsidRPr="00A152AA">
        <w:rPr>
          <w:rFonts w:ascii="Calibri" w:hAnsi="Calibri"/>
          <w:b/>
          <w:bCs/>
          <w:spacing w:val="-6"/>
          <w:sz w:val="20"/>
        </w:rPr>
        <w:t>.</w:t>
      </w:r>
      <w:r w:rsidR="00715AE5" w:rsidRPr="00A152AA">
        <w:rPr>
          <w:rFonts w:ascii="Calibri" w:hAnsi="Calibri"/>
          <w:b/>
          <w:bCs/>
          <w:spacing w:val="-6"/>
          <w:sz w:val="20"/>
        </w:rPr>
        <w:tab/>
      </w:r>
      <w:r w:rsidR="008402FB" w:rsidRPr="00A152AA">
        <w:rPr>
          <w:rFonts w:ascii="Calibri" w:hAnsi="Calibri"/>
          <w:b/>
          <w:bCs/>
          <w:spacing w:val="-6"/>
          <w:sz w:val="20"/>
        </w:rPr>
        <w:t>Oświadczamy,</w:t>
      </w:r>
      <w:r w:rsidR="008402FB" w:rsidRPr="00A152AA">
        <w:rPr>
          <w:rFonts w:ascii="Calibri" w:hAnsi="Calibri"/>
          <w:b/>
          <w:spacing w:val="-6"/>
          <w:sz w:val="20"/>
        </w:rPr>
        <w:t xml:space="preserve"> że</w:t>
      </w:r>
      <w:r w:rsidR="008402FB" w:rsidRPr="00A152AA">
        <w:rPr>
          <w:rFonts w:ascii="Calibri" w:hAnsi="Calibri"/>
          <w:spacing w:val="-6"/>
          <w:sz w:val="20"/>
        </w:rPr>
        <w:t xml:space="preserve"> wynagrodzenie, o którym mowa w </w:t>
      </w:r>
      <w:r w:rsidR="003C133F" w:rsidRPr="00A152AA">
        <w:rPr>
          <w:rFonts w:ascii="Calibri" w:hAnsi="Calibri"/>
          <w:spacing w:val="-6"/>
          <w:sz w:val="20"/>
        </w:rPr>
        <w:t>ust. </w:t>
      </w:r>
      <w:r w:rsidRPr="00A152AA">
        <w:rPr>
          <w:rFonts w:ascii="Calibri" w:hAnsi="Calibri"/>
          <w:spacing w:val="-6"/>
          <w:sz w:val="20"/>
        </w:rPr>
        <w:t xml:space="preserve">1, </w:t>
      </w:r>
      <w:r w:rsidR="008402FB" w:rsidRPr="00A152AA">
        <w:rPr>
          <w:rFonts w:ascii="Calibri" w:hAnsi="Calibri"/>
          <w:sz w:val="20"/>
        </w:rPr>
        <w:t xml:space="preserve">obejmuje wykonanie wszelkich czynności niezbędnych do realizacji przedmiotu zamówienia zgodnie z </w:t>
      </w:r>
      <w:r w:rsidR="00055152" w:rsidRPr="00A152AA">
        <w:rPr>
          <w:rFonts w:ascii="Calibri" w:hAnsi="Calibri"/>
          <w:sz w:val="20"/>
        </w:rPr>
        <w:t xml:space="preserve">postanowieniami </w:t>
      </w:r>
      <w:r w:rsidR="008402FB" w:rsidRPr="00A152AA">
        <w:rPr>
          <w:rFonts w:ascii="Calibri" w:hAnsi="Calibri"/>
          <w:sz w:val="20"/>
        </w:rPr>
        <w:t xml:space="preserve">SWZ </w:t>
      </w:r>
      <w:r w:rsidRPr="00A152AA">
        <w:rPr>
          <w:rFonts w:ascii="Calibri" w:hAnsi="Calibri"/>
          <w:sz w:val="20"/>
        </w:rPr>
        <w:t>wraz z </w:t>
      </w:r>
      <w:r w:rsidR="00434495" w:rsidRPr="00A152AA">
        <w:rPr>
          <w:rFonts w:ascii="Calibri" w:hAnsi="Calibri"/>
          <w:sz w:val="20"/>
        </w:rPr>
        <w:t xml:space="preserve">załącznikami </w:t>
      </w:r>
      <w:r w:rsidR="008402FB" w:rsidRPr="00A152AA">
        <w:rPr>
          <w:rFonts w:ascii="Calibri" w:hAnsi="Calibri"/>
          <w:sz w:val="20"/>
        </w:rPr>
        <w:t xml:space="preserve">oraz zgodnie ze </w:t>
      </w:r>
      <w:r w:rsidR="008402FB" w:rsidRPr="006B53B3">
        <w:rPr>
          <w:rFonts w:ascii="Calibri" w:hAnsi="Calibri"/>
          <w:sz w:val="20"/>
        </w:rPr>
        <w:t>złożoną Ofertą.</w:t>
      </w:r>
    </w:p>
    <w:p w:rsidR="0067656F" w:rsidRPr="006B53B3" w:rsidRDefault="006B0BEF" w:rsidP="0088381A">
      <w:pPr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6B53B3">
        <w:rPr>
          <w:rFonts w:ascii="Calibri" w:hAnsi="Calibri" w:cs="Calibri"/>
          <w:b/>
          <w:sz w:val="20"/>
        </w:rPr>
        <w:t>3</w:t>
      </w:r>
      <w:r w:rsidR="0067656F" w:rsidRPr="006B53B3">
        <w:rPr>
          <w:rFonts w:ascii="Calibri" w:hAnsi="Calibri" w:cs="Calibri"/>
          <w:b/>
          <w:sz w:val="20"/>
        </w:rPr>
        <w:t>.</w:t>
      </w:r>
      <w:r w:rsidR="0067656F" w:rsidRPr="006B53B3">
        <w:rPr>
          <w:rFonts w:ascii="Calibri" w:hAnsi="Calibri" w:cs="Calibri"/>
          <w:sz w:val="20"/>
        </w:rPr>
        <w:tab/>
        <w:t>Wynagrodzenie, o którym mowa w ust. 1, za wykonanie przedmiotu zamówienia nie będzie*/będzie* zmieniane w toku realizacji umowy i nie będzie*/będzie* podlegało waloryzacji, z wyjątkiem okoliczności*/na zasadach* przewidzianych w treści wzoru umowy.</w:t>
      </w:r>
    </w:p>
    <w:p w:rsidR="004D1848" w:rsidRPr="006B53B3" w:rsidRDefault="006B0BEF" w:rsidP="0088381A">
      <w:pPr>
        <w:widowControl/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6B53B3">
        <w:rPr>
          <w:rFonts w:ascii="Calibri" w:hAnsi="Calibri"/>
          <w:b/>
          <w:sz w:val="20"/>
        </w:rPr>
        <w:t>4</w:t>
      </w:r>
      <w:r w:rsidR="00055152" w:rsidRPr="006B53B3">
        <w:rPr>
          <w:rFonts w:ascii="Calibri" w:hAnsi="Calibri"/>
          <w:b/>
          <w:sz w:val="20"/>
        </w:rPr>
        <w:t>.</w:t>
      </w:r>
      <w:r w:rsidR="00715AE5" w:rsidRPr="006B53B3">
        <w:rPr>
          <w:rFonts w:ascii="Calibri" w:hAnsi="Calibri"/>
          <w:b/>
          <w:sz w:val="20"/>
        </w:rPr>
        <w:tab/>
      </w:r>
      <w:r w:rsidR="008402FB" w:rsidRPr="006B53B3">
        <w:rPr>
          <w:rFonts w:ascii="Calibri" w:hAnsi="Calibri"/>
          <w:b/>
          <w:bCs/>
          <w:sz w:val="20"/>
        </w:rPr>
        <w:t>Oświadczamy,</w:t>
      </w:r>
      <w:r w:rsidR="008402FB" w:rsidRPr="006B53B3">
        <w:rPr>
          <w:rFonts w:ascii="Calibri" w:hAnsi="Calibri"/>
          <w:b/>
          <w:sz w:val="20"/>
        </w:rPr>
        <w:t xml:space="preserve"> że</w:t>
      </w:r>
      <w:r w:rsidR="008402FB" w:rsidRPr="006B53B3">
        <w:rPr>
          <w:rFonts w:ascii="Calibri" w:hAnsi="Calibri"/>
          <w:sz w:val="20"/>
        </w:rPr>
        <w:t xml:space="preserve"> zamówienie zrealizujemy</w:t>
      </w:r>
      <w:r w:rsidR="00F40E88" w:rsidRPr="006B53B3">
        <w:rPr>
          <w:rFonts w:ascii="Calibri" w:hAnsi="Calibri"/>
          <w:sz w:val="20"/>
        </w:rPr>
        <w:t xml:space="preserve"> zgodnie</w:t>
      </w:r>
      <w:r w:rsidR="008402FB" w:rsidRPr="006B53B3">
        <w:rPr>
          <w:rFonts w:ascii="Calibri" w:hAnsi="Calibri"/>
          <w:sz w:val="20"/>
        </w:rPr>
        <w:t xml:space="preserve"> </w:t>
      </w:r>
      <w:r w:rsidR="00283543" w:rsidRPr="006B53B3">
        <w:rPr>
          <w:rFonts w:ascii="Calibri" w:hAnsi="Calibri"/>
          <w:sz w:val="20"/>
        </w:rPr>
        <w:t>z SWZ, w tym zgodnie z zawartym w niej wzorem umowy, w</w:t>
      </w:r>
      <w:r w:rsidR="00CB378E">
        <w:rPr>
          <w:rFonts w:ascii="Calibri" w:hAnsi="Calibri"/>
          <w:sz w:val="20"/>
        </w:rPr>
        <w:t> </w:t>
      </w:r>
      <w:r w:rsidR="008402FB" w:rsidRPr="006B53B3">
        <w:rPr>
          <w:rFonts w:ascii="Calibri" w:hAnsi="Calibri"/>
          <w:sz w:val="20"/>
        </w:rPr>
        <w:t>terminie</w:t>
      </w:r>
      <w:r w:rsidR="0084386F" w:rsidRPr="006B53B3">
        <w:rPr>
          <w:rFonts w:ascii="Calibri" w:hAnsi="Calibri"/>
          <w:sz w:val="20"/>
        </w:rPr>
        <w:t xml:space="preserve"> wskazanym w S</w:t>
      </w:r>
      <w:r w:rsidR="00684DC6" w:rsidRPr="006B53B3">
        <w:rPr>
          <w:rFonts w:ascii="Calibri" w:hAnsi="Calibri"/>
          <w:sz w:val="20"/>
        </w:rPr>
        <w:t>WZ.</w:t>
      </w:r>
    </w:p>
    <w:p w:rsidR="004D1848" w:rsidRPr="006B53B3" w:rsidRDefault="006B0BEF" w:rsidP="0088381A">
      <w:pPr>
        <w:pStyle w:val="Zwykytekst"/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 w:cs="Times New Roman"/>
        </w:rPr>
      </w:pPr>
      <w:r w:rsidRPr="006B53B3">
        <w:rPr>
          <w:rFonts w:ascii="Calibri" w:hAnsi="Calibri" w:cs="Times New Roman"/>
          <w:b/>
        </w:rPr>
        <w:t>5</w:t>
      </w:r>
      <w:r w:rsidR="00055152" w:rsidRPr="006B53B3">
        <w:rPr>
          <w:rFonts w:ascii="Calibri" w:hAnsi="Calibri" w:cs="Times New Roman"/>
          <w:b/>
        </w:rPr>
        <w:t>.</w:t>
      </w:r>
      <w:r w:rsidR="00715AE5" w:rsidRPr="006B53B3">
        <w:rPr>
          <w:rFonts w:ascii="Calibri" w:hAnsi="Calibri" w:cs="Times New Roman"/>
          <w:b/>
        </w:rPr>
        <w:tab/>
      </w:r>
      <w:r w:rsidR="008402FB" w:rsidRPr="006B53B3">
        <w:rPr>
          <w:rFonts w:ascii="Calibri" w:hAnsi="Calibri" w:cs="Times New Roman"/>
          <w:b/>
        </w:rPr>
        <w:t>Oświadczamy, że</w:t>
      </w:r>
      <w:r w:rsidR="008402FB" w:rsidRPr="006B53B3">
        <w:rPr>
          <w:rFonts w:ascii="Calibri" w:hAnsi="Calibri" w:cs="Times New Roman"/>
        </w:rPr>
        <w:t xml:space="preserve"> zapoznaliśmy się z </w:t>
      </w:r>
      <w:r w:rsidR="00434495" w:rsidRPr="006B53B3">
        <w:rPr>
          <w:rFonts w:ascii="Calibri" w:hAnsi="Calibri" w:cs="Times New Roman"/>
        </w:rPr>
        <w:t xml:space="preserve">treścią SWZ wraz załącznikami </w:t>
      </w:r>
      <w:r w:rsidR="00234490" w:rsidRPr="006B53B3">
        <w:rPr>
          <w:rFonts w:ascii="Calibri" w:hAnsi="Calibri" w:cs="Times New Roman"/>
        </w:rPr>
        <w:t xml:space="preserve">i </w:t>
      </w:r>
      <w:r w:rsidR="008402FB" w:rsidRPr="006B53B3">
        <w:rPr>
          <w:rFonts w:ascii="Calibri" w:hAnsi="Calibri" w:cs="Times New Roman"/>
        </w:rPr>
        <w:t>nie wnosimy do nich zastrzeżeń</w:t>
      </w:r>
      <w:r w:rsidR="00CC16C9" w:rsidRPr="006B53B3">
        <w:rPr>
          <w:rFonts w:ascii="Calibri" w:hAnsi="Calibri" w:cs="Times New Roman"/>
        </w:rPr>
        <w:t>,</w:t>
      </w:r>
      <w:r w:rsidR="008402FB" w:rsidRPr="006B53B3">
        <w:rPr>
          <w:rFonts w:ascii="Calibri" w:hAnsi="Calibri" w:cs="Times New Roman"/>
        </w:rPr>
        <w:t xml:space="preserve"> oraz że </w:t>
      </w:r>
      <w:r w:rsidR="00B95FB1" w:rsidRPr="006B53B3">
        <w:rPr>
          <w:rFonts w:ascii="Calibri" w:hAnsi="Calibri" w:cs="Times New Roman"/>
        </w:rPr>
        <w:t>uzyskaliśmy</w:t>
      </w:r>
      <w:r w:rsidR="008402FB" w:rsidRPr="006B53B3">
        <w:rPr>
          <w:rFonts w:ascii="Calibri" w:hAnsi="Calibri" w:cs="Times New Roman"/>
        </w:rPr>
        <w:t xml:space="preserve"> niezbędne do przygotowania Oferty informacje.</w:t>
      </w:r>
    </w:p>
    <w:p w:rsidR="004D1848" w:rsidRPr="006B53B3" w:rsidRDefault="003C133F" w:rsidP="0088381A">
      <w:pPr>
        <w:pStyle w:val="Zwykytekst"/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 w:cs="Times New Roman"/>
        </w:rPr>
      </w:pPr>
      <w:r w:rsidRPr="006B53B3">
        <w:rPr>
          <w:rFonts w:ascii="Calibri" w:hAnsi="Calibri" w:cs="Times New Roman"/>
          <w:b/>
        </w:rPr>
        <w:t>6</w:t>
      </w:r>
      <w:r w:rsidR="00055152" w:rsidRPr="006B53B3">
        <w:rPr>
          <w:rFonts w:ascii="Calibri" w:hAnsi="Calibri" w:cs="Times New Roman"/>
          <w:b/>
        </w:rPr>
        <w:t>.</w:t>
      </w:r>
      <w:r w:rsidR="00715AE5" w:rsidRPr="006B53B3">
        <w:rPr>
          <w:rFonts w:ascii="Calibri" w:hAnsi="Calibri" w:cs="Times New Roman"/>
          <w:b/>
        </w:rPr>
        <w:tab/>
      </w:r>
      <w:r w:rsidR="008402FB" w:rsidRPr="006B53B3">
        <w:rPr>
          <w:rFonts w:ascii="Calibri" w:hAnsi="Calibri" w:cs="Times New Roman"/>
          <w:b/>
        </w:rPr>
        <w:t>Oświadczamy, że</w:t>
      </w:r>
      <w:r w:rsidR="008402FB" w:rsidRPr="006B53B3">
        <w:rPr>
          <w:rFonts w:ascii="Calibri" w:hAnsi="Calibri" w:cs="Times New Roman"/>
        </w:rPr>
        <w:t xml:space="preserve"> uważamy się za związanyc</w:t>
      </w:r>
      <w:r w:rsidR="00E54511" w:rsidRPr="006B53B3">
        <w:rPr>
          <w:rFonts w:ascii="Calibri" w:hAnsi="Calibri" w:cs="Times New Roman"/>
        </w:rPr>
        <w:t>h niniejszą Ofertą przez okres 3</w:t>
      </w:r>
      <w:r w:rsidR="008402FB" w:rsidRPr="006B53B3">
        <w:rPr>
          <w:rFonts w:ascii="Calibri" w:hAnsi="Calibri" w:cs="Times New Roman"/>
        </w:rPr>
        <w:t>0</w:t>
      </w:r>
      <w:r w:rsidR="007E5E32" w:rsidRPr="006B53B3">
        <w:rPr>
          <w:rFonts w:ascii="Calibri" w:hAnsi="Calibri" w:cs="Times New Roman"/>
        </w:rPr>
        <w:t xml:space="preserve"> </w:t>
      </w:r>
      <w:r w:rsidR="008402FB" w:rsidRPr="006B53B3">
        <w:rPr>
          <w:rFonts w:ascii="Calibri" w:hAnsi="Calibri" w:cs="Times New Roman"/>
        </w:rPr>
        <w:t>dni licząc od upływu terminu składania ofert</w:t>
      </w:r>
      <w:r w:rsidR="00283543" w:rsidRPr="006B53B3">
        <w:rPr>
          <w:rFonts w:ascii="Calibri" w:hAnsi="Calibri" w:cs="Times New Roman"/>
        </w:rPr>
        <w:t>, tj. do dnia ……………………..</w:t>
      </w:r>
      <w:r w:rsidR="008402FB" w:rsidRPr="006B53B3">
        <w:rPr>
          <w:rFonts w:ascii="Calibri" w:hAnsi="Calibri" w:cs="Times New Roman"/>
        </w:rPr>
        <w:t>.</w:t>
      </w:r>
    </w:p>
    <w:p w:rsidR="0035515E" w:rsidRPr="006B53B3" w:rsidRDefault="003C133F" w:rsidP="0088381A">
      <w:pPr>
        <w:pStyle w:val="Zwykytekst"/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/>
          <w:b/>
        </w:rPr>
      </w:pPr>
      <w:r w:rsidRPr="006B53B3">
        <w:rPr>
          <w:rFonts w:ascii="Calibri" w:hAnsi="Calibri" w:cs="Times New Roman"/>
          <w:b/>
        </w:rPr>
        <w:t>7</w:t>
      </w:r>
      <w:r w:rsidR="00055152" w:rsidRPr="006B53B3">
        <w:rPr>
          <w:rFonts w:ascii="Calibri" w:hAnsi="Calibri" w:cs="Times New Roman"/>
          <w:b/>
        </w:rPr>
        <w:t>.</w:t>
      </w:r>
      <w:r w:rsidR="00715AE5" w:rsidRPr="006B53B3">
        <w:rPr>
          <w:rFonts w:ascii="Calibri" w:hAnsi="Calibri" w:cs="Times New Roman"/>
          <w:b/>
        </w:rPr>
        <w:tab/>
      </w:r>
      <w:r w:rsidR="008402FB" w:rsidRPr="006B53B3">
        <w:rPr>
          <w:rFonts w:ascii="Calibri" w:hAnsi="Calibri" w:cs="Times New Roman"/>
          <w:b/>
          <w:bCs/>
        </w:rPr>
        <w:t>Oferujemy</w:t>
      </w:r>
      <w:r w:rsidR="00283543" w:rsidRPr="006B53B3">
        <w:rPr>
          <w:rFonts w:ascii="Calibri" w:hAnsi="Calibri"/>
          <w:b/>
        </w:rPr>
        <w:t xml:space="preserve"> </w:t>
      </w:r>
      <w:r w:rsidR="00885AF7" w:rsidRPr="006B53B3">
        <w:rPr>
          <w:rFonts w:ascii="Calibri" w:hAnsi="Calibri"/>
          <w:bCs/>
        </w:rPr>
        <w:t>_______</w:t>
      </w:r>
      <w:r w:rsidR="00885AF7" w:rsidRPr="006B53B3">
        <w:rPr>
          <w:rFonts w:ascii="Calibri" w:hAnsi="Calibri"/>
          <w:b/>
        </w:rPr>
        <w:t xml:space="preserve"> miesięczny</w:t>
      </w:r>
      <w:r w:rsidR="00283543" w:rsidRPr="006B53B3">
        <w:rPr>
          <w:rFonts w:ascii="Calibri" w:hAnsi="Calibri"/>
          <w:b/>
        </w:rPr>
        <w:t xml:space="preserve"> (</w:t>
      </w:r>
      <w:r w:rsidR="00685343" w:rsidRPr="006B53B3">
        <w:rPr>
          <w:rFonts w:ascii="Calibri" w:hAnsi="Calibri"/>
          <w:b/>
        </w:rPr>
        <w:t xml:space="preserve">nie mniej niż </w:t>
      </w:r>
      <w:r w:rsidR="003A02CE" w:rsidRPr="006B53B3">
        <w:rPr>
          <w:rFonts w:ascii="Calibri" w:hAnsi="Calibri"/>
          <w:b/>
        </w:rPr>
        <w:t>60</w:t>
      </w:r>
      <w:r w:rsidR="00283543" w:rsidRPr="006B53B3">
        <w:rPr>
          <w:rFonts w:ascii="Calibri" w:hAnsi="Calibri"/>
          <w:b/>
        </w:rPr>
        <w:t xml:space="preserve"> miesięcy) okres gwarancji na wykonane roboty, </w:t>
      </w:r>
      <w:r w:rsidR="0067656F" w:rsidRPr="006B53B3">
        <w:rPr>
          <w:rFonts w:ascii="Calibri" w:hAnsi="Calibri"/>
          <w:b/>
        </w:rPr>
        <w:t xml:space="preserve">licząc od dnia podpisania protokołu odbioru końcowego </w:t>
      </w:r>
      <w:r w:rsidR="0035515E" w:rsidRPr="006B53B3">
        <w:rPr>
          <w:rFonts w:ascii="Calibri" w:hAnsi="Calibri"/>
          <w:b/>
        </w:rPr>
        <w:t>robót poświadczonego protokołem odbioru końcowego.</w:t>
      </w:r>
    </w:p>
    <w:p w:rsidR="003A3E22" w:rsidRPr="00A152AA" w:rsidRDefault="003C133F" w:rsidP="0088381A">
      <w:pPr>
        <w:pStyle w:val="Zwykytekst"/>
        <w:keepNext/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 w:cs="Times New Roman"/>
        </w:rPr>
      </w:pPr>
      <w:r w:rsidRPr="006B53B3">
        <w:rPr>
          <w:rFonts w:ascii="Calibri" w:hAnsi="Calibri" w:cs="Times New Roman"/>
          <w:b/>
        </w:rPr>
        <w:t>8</w:t>
      </w:r>
      <w:r w:rsidR="00055152" w:rsidRPr="006B53B3">
        <w:rPr>
          <w:rFonts w:ascii="Calibri" w:hAnsi="Calibri" w:cs="Times New Roman"/>
          <w:b/>
        </w:rPr>
        <w:t>.</w:t>
      </w:r>
      <w:r w:rsidR="00715AE5" w:rsidRPr="006B53B3">
        <w:rPr>
          <w:rFonts w:ascii="Calibri" w:hAnsi="Calibri" w:cs="Times New Roman"/>
          <w:b/>
        </w:rPr>
        <w:tab/>
      </w:r>
      <w:r w:rsidR="00B95FB1" w:rsidRPr="006B53B3">
        <w:rPr>
          <w:rFonts w:ascii="Calibri" w:hAnsi="Calibri" w:cs="Times New Roman"/>
          <w:b/>
        </w:rPr>
        <w:t>Oświadczamy</w:t>
      </w:r>
      <w:r w:rsidR="00B95FB1" w:rsidRPr="006B53B3">
        <w:rPr>
          <w:rFonts w:ascii="Calibri" w:hAnsi="Calibri" w:cs="Times New Roman"/>
        </w:rPr>
        <w:t>, że z</w:t>
      </w:r>
      <w:r w:rsidR="008402FB" w:rsidRPr="006B53B3">
        <w:rPr>
          <w:rFonts w:ascii="Calibri" w:hAnsi="Calibri" w:cs="Times New Roman"/>
        </w:rPr>
        <w:t>amówienie</w:t>
      </w:r>
      <w:r w:rsidR="00055152" w:rsidRPr="006B53B3">
        <w:rPr>
          <w:rFonts w:ascii="Calibri" w:hAnsi="Calibri" w:cs="Times New Roman"/>
        </w:rPr>
        <w:t xml:space="preserve"> zrealizujemy</w:t>
      </w:r>
      <w:r w:rsidR="00AE3900" w:rsidRPr="006B53B3">
        <w:rPr>
          <w:rFonts w:ascii="Calibri" w:hAnsi="Calibri" w:cs="Times New Roman"/>
        </w:rPr>
        <w:t>:</w:t>
      </w:r>
    </w:p>
    <w:p w:rsidR="003A3E22" w:rsidRPr="00A152AA" w:rsidRDefault="003A3E22" w:rsidP="0088381A">
      <w:pPr>
        <w:spacing w:before="120" w:line="276" w:lineRule="auto"/>
        <w:ind w:left="851" w:hanging="284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a)</w:t>
      </w:r>
      <w:r w:rsidR="00715AE5" w:rsidRPr="00A152AA">
        <w:rPr>
          <w:rFonts w:ascii="Calibri" w:hAnsi="Calibri"/>
          <w:sz w:val="20"/>
        </w:rPr>
        <w:tab/>
      </w:r>
      <w:r w:rsidR="00055152" w:rsidRPr="00A152AA">
        <w:rPr>
          <w:rFonts w:ascii="Calibri" w:hAnsi="Calibri"/>
          <w:sz w:val="20"/>
        </w:rPr>
        <w:t>sami</w:t>
      </w:r>
      <w:r w:rsidR="00715AE5" w:rsidRPr="00A152AA">
        <w:rPr>
          <w:rFonts w:ascii="Calibri" w:hAnsi="Calibri"/>
          <w:sz w:val="20"/>
        </w:rPr>
        <w:t>*</w:t>
      </w:r>
    </w:p>
    <w:p w:rsidR="00E62AE6" w:rsidRPr="00A152AA" w:rsidRDefault="003A3E22" w:rsidP="0088381A">
      <w:pPr>
        <w:spacing w:before="120" w:line="276" w:lineRule="auto"/>
        <w:ind w:left="851" w:hanging="284"/>
        <w:jc w:val="both"/>
        <w:rPr>
          <w:rFonts w:ascii="Calibri" w:eastAsia="Times New Roman" w:hAnsi="Calibri"/>
          <w:sz w:val="20"/>
        </w:rPr>
      </w:pPr>
      <w:r w:rsidRPr="00A152AA">
        <w:rPr>
          <w:rFonts w:ascii="Calibri" w:hAnsi="Calibri"/>
          <w:sz w:val="20"/>
        </w:rPr>
        <w:lastRenderedPageBreak/>
        <w:t>b)</w:t>
      </w:r>
      <w:r w:rsidR="00715AE5" w:rsidRPr="00A152AA">
        <w:rPr>
          <w:rFonts w:ascii="Calibri" w:hAnsi="Calibri"/>
          <w:sz w:val="20"/>
        </w:rPr>
        <w:tab/>
      </w:r>
      <w:r w:rsidR="008402FB" w:rsidRPr="00A152AA">
        <w:rPr>
          <w:rFonts w:ascii="Calibri" w:hAnsi="Calibri"/>
          <w:sz w:val="20"/>
        </w:rPr>
        <w:t>przy udziale podwykonawców, którzy będą realizować części zamówienia</w:t>
      </w:r>
      <w:r w:rsidR="00055152" w:rsidRPr="00A152AA">
        <w:rPr>
          <w:rFonts w:ascii="Calibri" w:hAnsi="Calibri"/>
          <w:sz w:val="20"/>
        </w:rPr>
        <w:t xml:space="preserve"> zgo</w:t>
      </w:r>
      <w:r w:rsidR="00AE3900" w:rsidRPr="00A152AA">
        <w:rPr>
          <w:rFonts w:ascii="Calibri" w:hAnsi="Calibri"/>
          <w:sz w:val="20"/>
        </w:rPr>
        <w:t>dnie z</w:t>
      </w:r>
      <w:r w:rsidR="004E2E14" w:rsidRPr="00A152AA">
        <w:rPr>
          <w:rFonts w:ascii="Calibri" w:hAnsi="Calibri"/>
          <w:sz w:val="20"/>
        </w:rPr>
        <w:t xml:space="preserve"> </w:t>
      </w:r>
      <w:r w:rsidR="00DB176B" w:rsidRPr="00A152AA">
        <w:rPr>
          <w:rFonts w:ascii="Calibri" w:hAnsi="Calibri"/>
          <w:sz w:val="20"/>
        </w:rPr>
        <w:t xml:space="preserve">zamieszczonym </w:t>
      </w:r>
      <w:r w:rsidR="004E2E14" w:rsidRPr="00A152AA">
        <w:rPr>
          <w:rFonts w:ascii="Calibri" w:hAnsi="Calibri"/>
          <w:sz w:val="20"/>
        </w:rPr>
        <w:t>dalej</w:t>
      </w:r>
      <w:r w:rsidR="00055152" w:rsidRPr="00A152AA">
        <w:rPr>
          <w:rFonts w:ascii="Calibri" w:hAnsi="Calibri"/>
          <w:sz w:val="20"/>
        </w:rPr>
        <w:t xml:space="preserve"> </w:t>
      </w:r>
      <w:r w:rsidR="00E62AE6" w:rsidRPr="00A152AA">
        <w:rPr>
          <w:rFonts w:ascii="Calibri" w:hAnsi="Calibri"/>
          <w:sz w:val="20"/>
        </w:rPr>
        <w:t>„W</w:t>
      </w:r>
      <w:r w:rsidR="00E62AE6" w:rsidRPr="00A152AA">
        <w:rPr>
          <w:rFonts w:ascii="Calibri" w:eastAsia="Times New Roman" w:hAnsi="Calibri"/>
          <w:sz w:val="20"/>
        </w:rPr>
        <w:t>ykazem części zamówienia, których wykonanie wykonawca zamierza powierzyć podwykonawcom”</w:t>
      </w:r>
      <w:r w:rsidR="00715AE5" w:rsidRPr="00A152AA">
        <w:rPr>
          <w:rFonts w:ascii="Calibri" w:eastAsia="Times New Roman" w:hAnsi="Calibri"/>
          <w:sz w:val="20"/>
        </w:rPr>
        <w:t>*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"/>
        <w:gridCol w:w="5771"/>
        <w:gridCol w:w="3525"/>
      </w:tblGrid>
      <w:tr w:rsidR="00A152AA" w:rsidRPr="00A152AA" w:rsidTr="00AE3900">
        <w:tc>
          <w:tcPr>
            <w:tcW w:w="9781" w:type="dxa"/>
            <w:gridSpan w:val="3"/>
          </w:tcPr>
          <w:p w:rsidR="00715AE5" w:rsidRPr="00A152AA" w:rsidRDefault="00715AE5" w:rsidP="00F86FC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Wykaz części zamówienia, których wykonanie Wykonawca zamierza powierzyć podwykonawcom</w:t>
            </w:r>
          </w:p>
        </w:tc>
      </w:tr>
      <w:tr w:rsidR="00A152AA" w:rsidRPr="00A152AA" w:rsidTr="00F86FC0">
        <w:tc>
          <w:tcPr>
            <w:tcW w:w="485" w:type="dxa"/>
          </w:tcPr>
          <w:p w:rsidR="00715AE5" w:rsidRPr="00A152AA" w:rsidRDefault="00715AE5" w:rsidP="00F86FC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L</w:t>
            </w:r>
            <w:r w:rsidR="00CC16C9" w:rsidRPr="00A152AA">
              <w:rPr>
                <w:rFonts w:ascii="Calibri" w:hAnsi="Calibri"/>
                <w:b/>
                <w:sz w:val="18"/>
                <w:szCs w:val="18"/>
              </w:rPr>
              <w:t>.</w:t>
            </w:r>
            <w:r w:rsidRPr="00A152AA">
              <w:rPr>
                <w:rFonts w:ascii="Calibri" w:hAnsi="Calibri"/>
                <w:b/>
                <w:sz w:val="18"/>
                <w:szCs w:val="18"/>
              </w:rPr>
              <w:t>p.</w:t>
            </w:r>
          </w:p>
        </w:tc>
        <w:tc>
          <w:tcPr>
            <w:tcW w:w="5771" w:type="dxa"/>
          </w:tcPr>
          <w:p w:rsidR="00715AE5" w:rsidRPr="00A152AA" w:rsidRDefault="00715AE5" w:rsidP="00F86FC0">
            <w:pPr>
              <w:pStyle w:val="Akapitzlist"/>
              <w:ind w:left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Część przedmiotu zamówienia, którą Wykonawca zamierza powierzyć podwykonawcom</w:t>
            </w:r>
          </w:p>
          <w:p w:rsidR="00715AE5" w:rsidRPr="00A152AA" w:rsidRDefault="00715AE5" w:rsidP="00F86FC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152AA">
              <w:rPr>
                <w:rFonts w:ascii="Calibri" w:hAnsi="Calibri"/>
                <w:i/>
                <w:sz w:val="18"/>
                <w:szCs w:val="18"/>
              </w:rPr>
              <w:t>(wypełnić bez względu na to czy podwykonawca jest już znany)</w:t>
            </w:r>
          </w:p>
        </w:tc>
        <w:tc>
          <w:tcPr>
            <w:tcW w:w="3525" w:type="dxa"/>
          </w:tcPr>
          <w:p w:rsidR="00715AE5" w:rsidRPr="00A152AA" w:rsidRDefault="00715AE5" w:rsidP="00F86FC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Nazwa i adres podwykonawcy</w:t>
            </w:r>
          </w:p>
          <w:p w:rsidR="00715AE5" w:rsidRPr="00A152AA" w:rsidRDefault="00715AE5" w:rsidP="00F86FC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152AA">
              <w:rPr>
                <w:rFonts w:ascii="Calibri" w:hAnsi="Calibri"/>
                <w:i/>
                <w:sz w:val="18"/>
                <w:szCs w:val="18"/>
              </w:rPr>
              <w:t>(podać jeśli podwykonawca jest już znany</w:t>
            </w:r>
            <w:r w:rsidRPr="00A152AA">
              <w:rPr>
                <w:rFonts w:ascii="Calibri" w:hAnsi="Calibri"/>
                <w:sz w:val="18"/>
                <w:szCs w:val="18"/>
              </w:rPr>
              <w:t>)</w:t>
            </w:r>
          </w:p>
        </w:tc>
      </w:tr>
      <w:tr w:rsidR="00A152AA" w:rsidRPr="00A152AA" w:rsidTr="00F86FC0">
        <w:trPr>
          <w:trHeight w:val="414"/>
        </w:trPr>
        <w:tc>
          <w:tcPr>
            <w:tcW w:w="485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  <w:r w:rsidRPr="00A152AA">
              <w:rPr>
                <w:rFonts w:ascii="Calibri" w:hAnsi="Calibri"/>
                <w:b/>
                <w:sz w:val="20"/>
              </w:rPr>
              <w:t>1</w:t>
            </w:r>
            <w:r w:rsidR="00715AE5" w:rsidRPr="00A152AA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5771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525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</w:p>
        </w:tc>
      </w:tr>
      <w:tr w:rsidR="00A152AA" w:rsidRPr="00A152AA" w:rsidTr="00F86FC0">
        <w:trPr>
          <w:trHeight w:val="420"/>
        </w:trPr>
        <w:tc>
          <w:tcPr>
            <w:tcW w:w="485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  <w:r w:rsidRPr="00A152AA">
              <w:rPr>
                <w:rFonts w:ascii="Calibri" w:hAnsi="Calibri"/>
                <w:b/>
                <w:sz w:val="20"/>
              </w:rPr>
              <w:t>2</w:t>
            </w:r>
            <w:r w:rsidR="00715AE5" w:rsidRPr="00A152AA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5771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525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</w:p>
        </w:tc>
      </w:tr>
    </w:tbl>
    <w:p w:rsidR="00B95FB1" w:rsidRPr="00A152AA" w:rsidRDefault="004E2E14" w:rsidP="0088381A">
      <w:pPr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sz w:val="20"/>
        </w:rPr>
        <w:t>9</w:t>
      </w:r>
      <w:r w:rsidR="00055152" w:rsidRPr="00A152AA">
        <w:rPr>
          <w:rFonts w:ascii="Calibri" w:hAnsi="Calibri"/>
          <w:b/>
          <w:sz w:val="20"/>
        </w:rPr>
        <w:t>.</w:t>
      </w:r>
      <w:r w:rsidR="00715AE5" w:rsidRPr="00A152AA">
        <w:rPr>
          <w:rFonts w:ascii="Calibri" w:hAnsi="Calibri"/>
          <w:b/>
          <w:sz w:val="20"/>
        </w:rPr>
        <w:tab/>
      </w:r>
      <w:r w:rsidR="00B95FB1" w:rsidRPr="00A152AA">
        <w:rPr>
          <w:rFonts w:ascii="Calibri" w:hAnsi="Calibri"/>
          <w:b/>
          <w:sz w:val="20"/>
        </w:rPr>
        <w:t>Oświadczamy, że</w:t>
      </w:r>
      <w:r w:rsidR="00B95FB1" w:rsidRPr="00A152AA">
        <w:rPr>
          <w:rFonts w:ascii="Calibri" w:hAnsi="Calibri"/>
          <w:sz w:val="20"/>
        </w:rPr>
        <w:t xml:space="preserve"> a</w:t>
      </w:r>
      <w:r w:rsidR="008402FB" w:rsidRPr="00A152AA">
        <w:rPr>
          <w:rFonts w:ascii="Calibri" w:hAnsi="Calibri"/>
          <w:sz w:val="20"/>
        </w:rPr>
        <w:t>kceptujemy</w:t>
      </w:r>
      <w:r w:rsidR="0090002F" w:rsidRPr="00A152AA">
        <w:rPr>
          <w:rFonts w:ascii="Calibri" w:hAnsi="Calibri"/>
          <w:sz w:val="20"/>
        </w:rPr>
        <w:t xml:space="preserve"> termin płatnośc</w:t>
      </w:r>
      <w:r w:rsidR="00F40E88" w:rsidRPr="00A152AA">
        <w:rPr>
          <w:rFonts w:ascii="Calibri" w:hAnsi="Calibri"/>
          <w:sz w:val="20"/>
        </w:rPr>
        <w:t xml:space="preserve">i wynoszący </w:t>
      </w:r>
      <w:r w:rsidR="003C3477">
        <w:rPr>
          <w:rFonts w:ascii="Calibri" w:hAnsi="Calibri"/>
          <w:b/>
          <w:sz w:val="20"/>
        </w:rPr>
        <w:t>14</w:t>
      </w:r>
      <w:r w:rsidR="008402FB" w:rsidRPr="00A152AA">
        <w:rPr>
          <w:rFonts w:ascii="Calibri" w:hAnsi="Calibri"/>
          <w:b/>
          <w:sz w:val="20"/>
        </w:rPr>
        <w:t xml:space="preserve"> dni</w:t>
      </w:r>
      <w:r w:rsidR="008402FB" w:rsidRPr="00A152AA">
        <w:rPr>
          <w:rFonts w:ascii="Calibri" w:hAnsi="Calibri"/>
          <w:sz w:val="20"/>
        </w:rPr>
        <w:t xml:space="preserve"> liczonych od daty otrzymania </w:t>
      </w:r>
      <w:r w:rsidR="00C86793" w:rsidRPr="00A152AA">
        <w:rPr>
          <w:rFonts w:ascii="Calibri" w:hAnsi="Calibri"/>
          <w:sz w:val="20"/>
        </w:rPr>
        <w:t xml:space="preserve">przez Zamawiającego </w:t>
      </w:r>
      <w:r w:rsidR="00055152" w:rsidRPr="00A152AA">
        <w:rPr>
          <w:rFonts w:ascii="Calibri" w:hAnsi="Calibri"/>
          <w:sz w:val="20"/>
        </w:rPr>
        <w:t>prawid</w:t>
      </w:r>
      <w:r w:rsidR="00512073" w:rsidRPr="00A152AA">
        <w:rPr>
          <w:rFonts w:ascii="Calibri" w:hAnsi="Calibri"/>
          <w:sz w:val="20"/>
        </w:rPr>
        <w:t>ł</w:t>
      </w:r>
      <w:r w:rsidR="00055152" w:rsidRPr="00A152AA">
        <w:rPr>
          <w:rFonts w:ascii="Calibri" w:hAnsi="Calibri"/>
          <w:sz w:val="20"/>
        </w:rPr>
        <w:t xml:space="preserve">owo sporządzonej </w:t>
      </w:r>
      <w:r w:rsidR="008402FB" w:rsidRPr="00A152AA">
        <w:rPr>
          <w:rFonts w:ascii="Calibri" w:hAnsi="Calibri"/>
          <w:sz w:val="20"/>
        </w:rPr>
        <w:t>faktury VAT.</w:t>
      </w:r>
    </w:p>
    <w:p w:rsidR="0088381A" w:rsidRPr="00A152AA" w:rsidRDefault="004E2E14" w:rsidP="0088381A">
      <w:pPr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sz w:val="20"/>
        </w:rPr>
        <w:t>10</w:t>
      </w:r>
      <w:r w:rsidR="0088381A" w:rsidRPr="00A152AA">
        <w:rPr>
          <w:rFonts w:ascii="Calibri" w:hAnsi="Calibri"/>
          <w:b/>
          <w:sz w:val="20"/>
        </w:rPr>
        <w:t>.*</w:t>
      </w:r>
      <w:r w:rsidR="0088381A" w:rsidRPr="00A152AA">
        <w:rPr>
          <w:rFonts w:ascii="Calibri" w:hAnsi="Calibri"/>
          <w:b/>
          <w:sz w:val="20"/>
        </w:rPr>
        <w:tab/>
        <w:t>Oświadczamy, że</w:t>
      </w:r>
      <w:r w:rsidR="0088381A" w:rsidRPr="00A152AA">
        <w:rPr>
          <w:rFonts w:ascii="Calibri" w:hAnsi="Calibri"/>
          <w:sz w:val="20"/>
        </w:rPr>
        <w:t xml:space="preserve"> informacje i dokumenty zawarte w Ofercie na stronach od nr ..</w:t>
      </w:r>
      <w:r w:rsidR="00AE3900" w:rsidRPr="00A152AA">
        <w:rPr>
          <w:rFonts w:ascii="Calibri" w:hAnsi="Calibri"/>
          <w:sz w:val="20"/>
        </w:rPr>
        <w:t>......... do nr ........... / w </w:t>
      </w:r>
      <w:r w:rsidR="0088381A" w:rsidRPr="00A152AA">
        <w:rPr>
          <w:rFonts w:ascii="Calibri" w:hAnsi="Calibri"/>
          <w:sz w:val="20"/>
        </w:rPr>
        <w:t>załącznikach do oferty nr ……… (odpowiednio określić, które informacje i dokumenty objęte są tajemnicą) stanowią tajemnicę przedsiębiorstwa w rozumieniu przepisów o zwalc</w:t>
      </w:r>
      <w:r w:rsidR="00AE3900" w:rsidRPr="00A152AA">
        <w:rPr>
          <w:rFonts w:ascii="Calibri" w:hAnsi="Calibri"/>
          <w:sz w:val="20"/>
        </w:rPr>
        <w:t>zaniu nieuczciwej konkurencji i </w:t>
      </w:r>
      <w:r w:rsidR="0088381A" w:rsidRPr="00A152AA">
        <w:rPr>
          <w:rFonts w:ascii="Calibri" w:hAnsi="Calibri"/>
          <w:sz w:val="20"/>
        </w:rPr>
        <w:t>zastrzegamy, że nie mogą być one udostępniane. W załączeniu przedstawiamy uzasadnienie zastrzeżenia dowodzące, że informacje te stanowią tajemnicę przedsiębiorstwa. Informacje i dokumenty zawarte na pozostałych stronach Oferty są jawne.</w:t>
      </w:r>
    </w:p>
    <w:p w:rsidR="0088381A" w:rsidRPr="00A152AA" w:rsidRDefault="004E2E14" w:rsidP="0088381A">
      <w:pPr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sz w:val="20"/>
        </w:rPr>
        <w:t>11</w:t>
      </w:r>
      <w:r w:rsidR="0088381A" w:rsidRPr="00A152AA">
        <w:rPr>
          <w:rFonts w:ascii="Calibri" w:hAnsi="Calibri"/>
          <w:b/>
          <w:sz w:val="20"/>
        </w:rPr>
        <w:t>.*</w:t>
      </w:r>
      <w:r w:rsidR="0088381A" w:rsidRPr="00A152AA">
        <w:rPr>
          <w:rFonts w:ascii="Calibri" w:hAnsi="Calibri"/>
          <w:b/>
          <w:sz w:val="20"/>
        </w:rPr>
        <w:tab/>
        <w:t>Oświadczamy, że</w:t>
      </w:r>
      <w:r w:rsidR="0088381A" w:rsidRPr="00A152AA">
        <w:rPr>
          <w:rFonts w:ascii="Calibri" w:hAnsi="Calibri"/>
          <w:sz w:val="20"/>
        </w:rPr>
        <w:t xml:space="preserve"> wypełniliśmy obowiązki i</w:t>
      </w:r>
      <w:r w:rsidR="00AE3900" w:rsidRPr="00A152AA">
        <w:rPr>
          <w:rFonts w:ascii="Calibri" w:hAnsi="Calibri"/>
          <w:sz w:val="20"/>
        </w:rPr>
        <w:t>nformacyjne przewidziane w art. </w:t>
      </w:r>
      <w:r w:rsidR="0088381A" w:rsidRPr="00A152AA">
        <w:rPr>
          <w:rFonts w:ascii="Calibri" w:hAnsi="Calibri"/>
          <w:sz w:val="20"/>
        </w:rPr>
        <w:t>13 lub art.</w:t>
      </w:r>
      <w:r w:rsidR="00AE3900" w:rsidRPr="00A152AA">
        <w:rPr>
          <w:rFonts w:ascii="Calibri" w:hAnsi="Calibri"/>
          <w:sz w:val="20"/>
        </w:rPr>
        <w:t> </w:t>
      </w:r>
      <w:r w:rsidR="0088381A" w:rsidRPr="00A152AA">
        <w:rPr>
          <w:rFonts w:ascii="Calibri" w:hAnsi="Calibri"/>
          <w:sz w:val="20"/>
        </w:rPr>
        <w:t>14 RODO</w:t>
      </w:r>
      <w:r w:rsidR="0088381A" w:rsidRPr="00A152AA">
        <w:rPr>
          <w:rFonts w:ascii="Calibri" w:hAnsi="Calibri"/>
          <w:sz w:val="20"/>
          <w:vertAlign w:val="superscript"/>
        </w:rPr>
        <w:t>1</w:t>
      </w:r>
      <w:r w:rsidR="0088381A" w:rsidRPr="00A152AA">
        <w:rPr>
          <w:rFonts w:ascii="Calibri" w:hAnsi="Calibri"/>
          <w:sz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88381A" w:rsidRPr="00A152AA">
        <w:rPr>
          <w:rFonts w:ascii="Calibri" w:hAnsi="Calibri"/>
          <w:sz w:val="20"/>
          <w:vertAlign w:val="superscript"/>
        </w:rPr>
        <w:t>2</w:t>
      </w:r>
      <w:r w:rsidR="0088381A" w:rsidRPr="00A152AA">
        <w:rPr>
          <w:rFonts w:ascii="Calibri" w:hAnsi="Calibri"/>
          <w:sz w:val="20"/>
        </w:rPr>
        <w:t>.</w:t>
      </w:r>
    </w:p>
    <w:p w:rsidR="0088381A" w:rsidRPr="00A152AA" w:rsidRDefault="0088381A" w:rsidP="0088381A">
      <w:pPr>
        <w:spacing w:before="120"/>
        <w:ind w:left="596" w:hanging="596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b/>
          <w:sz w:val="20"/>
        </w:rPr>
        <w:t>1</w:t>
      </w:r>
      <w:r w:rsidR="004E2E14" w:rsidRPr="00A152AA">
        <w:rPr>
          <w:rFonts w:ascii="Calibri" w:hAnsi="Calibri" w:cs="Calibri"/>
          <w:b/>
          <w:sz w:val="20"/>
        </w:rPr>
        <w:t>2</w:t>
      </w:r>
      <w:r w:rsidRPr="00A152AA">
        <w:rPr>
          <w:rFonts w:ascii="Calibri" w:hAnsi="Calibri" w:cs="Calibri"/>
          <w:b/>
          <w:sz w:val="20"/>
        </w:rPr>
        <w:t>.</w:t>
      </w:r>
      <w:r w:rsidRPr="00A152AA">
        <w:rPr>
          <w:rFonts w:ascii="Calibri" w:hAnsi="Calibri" w:cs="Calibri"/>
          <w:b/>
          <w:sz w:val="20"/>
        </w:rPr>
        <w:tab/>
      </w:r>
      <w:r w:rsidR="00F86FC0" w:rsidRPr="00A152AA">
        <w:rPr>
          <w:rFonts w:ascii="Calibri" w:hAnsi="Calibri" w:cs="Calibri"/>
          <w:b/>
          <w:sz w:val="20"/>
        </w:rPr>
        <w:t>Niniejszym informujemy,</w:t>
      </w:r>
      <w:r w:rsidRPr="00A152AA">
        <w:rPr>
          <w:rFonts w:ascii="Calibri" w:hAnsi="Calibri" w:cs="Calibri"/>
          <w:b/>
          <w:sz w:val="20"/>
        </w:rPr>
        <w:t xml:space="preserve"> że</w:t>
      </w:r>
      <w:r w:rsidRPr="00A152AA">
        <w:rPr>
          <w:rFonts w:ascii="Calibri" w:hAnsi="Calibri" w:cs="Calibri"/>
          <w:sz w:val="20"/>
        </w:rPr>
        <w:t xml:space="preserve"> wybór naszej oferty:</w:t>
      </w:r>
    </w:p>
    <w:p w:rsidR="0088381A" w:rsidRPr="00A152AA" w:rsidRDefault="0088381A" w:rsidP="00AE3900">
      <w:pPr>
        <w:spacing w:before="120"/>
        <w:ind w:left="880" w:hanging="284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1)</w:t>
      </w:r>
      <w:r w:rsidRPr="00A152AA">
        <w:rPr>
          <w:rFonts w:ascii="Calibri" w:hAnsi="Calibri" w:cs="Calibri"/>
          <w:sz w:val="20"/>
        </w:rPr>
        <w:tab/>
        <w:t xml:space="preserve">nie będzie prowadzić do powstania u Zamawiającego obowiązku podatkowego, </w:t>
      </w:r>
      <w:r w:rsidR="00F86FC0" w:rsidRPr="00A152AA">
        <w:rPr>
          <w:rFonts w:ascii="Calibri" w:hAnsi="Calibri" w:cs="Calibri"/>
          <w:sz w:val="20"/>
        </w:rPr>
        <w:t>zgodnie z ustawą z dnia 11 </w:t>
      </w:r>
      <w:r w:rsidRPr="00A152AA">
        <w:rPr>
          <w:rFonts w:ascii="Calibri" w:hAnsi="Calibri" w:cs="Calibri"/>
          <w:sz w:val="20"/>
        </w:rPr>
        <w:t>marca 2004 r. o podatku od towarów i usług (Dz. U. z 2018 r. poz. 2174, z</w:t>
      </w:r>
      <w:r w:rsidR="00F86FC0" w:rsidRPr="00A152AA">
        <w:rPr>
          <w:rFonts w:ascii="Calibri" w:hAnsi="Calibri" w:cs="Calibri"/>
          <w:sz w:val="20"/>
        </w:rPr>
        <w:t xml:space="preserve">e </w:t>
      </w:r>
      <w:r w:rsidRPr="00A152AA">
        <w:rPr>
          <w:rFonts w:ascii="Calibri" w:hAnsi="Calibri" w:cs="Calibri"/>
          <w:sz w:val="20"/>
        </w:rPr>
        <w:t>zm.)*</w:t>
      </w:r>
    </w:p>
    <w:p w:rsidR="0088381A" w:rsidRPr="00A152AA" w:rsidRDefault="0088381A" w:rsidP="00AE3900">
      <w:pPr>
        <w:spacing w:before="120"/>
        <w:ind w:left="880" w:hanging="284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2)</w:t>
      </w:r>
      <w:r w:rsidRPr="00A152AA">
        <w:rPr>
          <w:rFonts w:ascii="Calibri" w:hAnsi="Calibri" w:cs="Calibri"/>
          <w:sz w:val="20"/>
        </w:rPr>
        <w:tab/>
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</w:r>
    </w:p>
    <w:p w:rsidR="0088381A" w:rsidRPr="00A152AA" w:rsidRDefault="0088381A" w:rsidP="0088381A">
      <w:pPr>
        <w:spacing w:before="120" w:line="276" w:lineRule="auto"/>
        <w:ind w:left="456" w:firstLine="424"/>
        <w:jc w:val="both"/>
        <w:rPr>
          <w:rFonts w:ascii="Calibri" w:hAnsi="Calibri"/>
          <w:sz w:val="20"/>
        </w:rPr>
      </w:pPr>
      <w:r w:rsidRPr="00A152AA">
        <w:rPr>
          <w:rFonts w:ascii="Calibri" w:hAnsi="Calibri" w:cs="Calibri"/>
          <w:sz w:val="20"/>
        </w:rPr>
        <w:t>…………………………………………..………, wartość netto ……………………… zł, stawka podatku VAT …….%*</w:t>
      </w:r>
    </w:p>
    <w:p w:rsidR="00C86793" w:rsidRPr="00A152AA" w:rsidRDefault="00C86793" w:rsidP="00C86793">
      <w:pPr>
        <w:spacing w:before="120"/>
        <w:ind w:left="596" w:hanging="596"/>
        <w:jc w:val="both"/>
        <w:rPr>
          <w:rFonts w:ascii="Calibri" w:hAnsi="Calibri" w:cs="Calibri"/>
          <w:b/>
          <w:sz w:val="20"/>
        </w:rPr>
      </w:pPr>
      <w:r w:rsidRPr="00A152AA">
        <w:rPr>
          <w:rFonts w:ascii="Calibri" w:hAnsi="Calibri" w:cs="Calibri"/>
          <w:b/>
          <w:sz w:val="20"/>
        </w:rPr>
        <w:t>13.</w:t>
      </w:r>
      <w:r w:rsidRPr="00A152AA">
        <w:rPr>
          <w:rFonts w:ascii="Calibri" w:hAnsi="Calibri" w:cs="Calibri"/>
          <w:sz w:val="20"/>
        </w:rPr>
        <w:tab/>
        <w:t>W przypadku wybrania naszej Oferty, przed podpisaniem umowy wniesiemy zabezpieczenie należytego wykonania umowy w wysokości 5% całkowitej ceny Oferty brutto, o której mowa w ust. 1.</w:t>
      </w:r>
    </w:p>
    <w:p w:rsidR="00653849" w:rsidRPr="00A152AA" w:rsidRDefault="00AE3900" w:rsidP="00653849">
      <w:pPr>
        <w:spacing w:before="120"/>
        <w:ind w:left="596" w:hanging="596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b/>
          <w:sz w:val="20"/>
        </w:rPr>
        <w:t>1</w:t>
      </w:r>
      <w:r w:rsidR="00C86793" w:rsidRPr="00A152AA">
        <w:rPr>
          <w:rFonts w:ascii="Calibri" w:hAnsi="Calibri" w:cs="Calibri"/>
          <w:b/>
          <w:sz w:val="20"/>
        </w:rPr>
        <w:t>4</w:t>
      </w:r>
      <w:r w:rsidRPr="00A152AA">
        <w:rPr>
          <w:rFonts w:ascii="Calibri" w:hAnsi="Calibri" w:cs="Calibri"/>
          <w:b/>
          <w:sz w:val="20"/>
        </w:rPr>
        <w:t>.</w:t>
      </w:r>
      <w:r w:rsidRPr="00A152AA">
        <w:rPr>
          <w:rFonts w:ascii="Calibri" w:hAnsi="Calibri" w:cs="Calibri"/>
          <w:b/>
          <w:sz w:val="20"/>
        </w:rPr>
        <w:tab/>
      </w:r>
      <w:r w:rsidR="00653849" w:rsidRPr="00A152AA">
        <w:rPr>
          <w:rFonts w:ascii="Calibri" w:hAnsi="Calibri" w:cs="Calibri"/>
          <w:sz w:val="20"/>
        </w:rPr>
        <w:t xml:space="preserve">Załącznikami do niniejszej Oferty są: </w:t>
      </w:r>
    </w:p>
    <w:p w:rsidR="00653849" w:rsidRDefault="00653849" w:rsidP="00F86FC0">
      <w:pPr>
        <w:spacing w:before="120"/>
        <w:ind w:left="880" w:hanging="284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1)</w:t>
      </w:r>
      <w:r w:rsidRPr="00A152AA">
        <w:rPr>
          <w:rFonts w:ascii="Calibri" w:hAnsi="Calibri" w:cs="Calibri"/>
          <w:sz w:val="20"/>
        </w:rPr>
        <w:tab/>
        <w:t>Oświadczenie o niepodleganiu wykluczeniu i spełnieniu warunków udziału w postępowaniu;</w:t>
      </w:r>
    </w:p>
    <w:p w:rsidR="00C628CF" w:rsidRPr="00A152AA" w:rsidRDefault="00C628CF" w:rsidP="00F86FC0">
      <w:pPr>
        <w:spacing w:before="120"/>
        <w:ind w:left="880" w:hanging="284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2) Oświadczenie </w:t>
      </w:r>
      <w:proofErr w:type="spellStart"/>
      <w:r>
        <w:rPr>
          <w:rFonts w:ascii="Calibri" w:hAnsi="Calibri" w:cs="Calibri"/>
          <w:sz w:val="20"/>
        </w:rPr>
        <w:t>ws</w:t>
      </w:r>
      <w:proofErr w:type="spellEnd"/>
      <w:r>
        <w:rPr>
          <w:rFonts w:ascii="Calibri" w:hAnsi="Calibri" w:cs="Calibri"/>
          <w:sz w:val="20"/>
        </w:rPr>
        <w:t>. wykluczenia,</w:t>
      </w:r>
    </w:p>
    <w:p w:rsidR="00AF26C6" w:rsidRPr="00A152AA" w:rsidRDefault="00C628CF" w:rsidP="00F86FC0">
      <w:pPr>
        <w:spacing w:before="120"/>
        <w:ind w:left="880" w:hanging="284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3</w:t>
      </w:r>
      <w:r w:rsidR="00AF26C6" w:rsidRPr="00A152AA">
        <w:rPr>
          <w:rFonts w:ascii="Calibri" w:hAnsi="Calibri" w:cs="Calibri"/>
          <w:sz w:val="20"/>
        </w:rPr>
        <w:t>)</w:t>
      </w:r>
      <w:r w:rsidR="00AF26C6" w:rsidRPr="00A152AA">
        <w:rPr>
          <w:rFonts w:ascii="Calibri" w:hAnsi="Calibri" w:cs="Calibri"/>
          <w:sz w:val="20"/>
        </w:rPr>
        <w:tab/>
        <w:t>Odpis lub informacja z Krajowego Rejestru Sądowego*, Centralnej Ewidencji i Informacji o Działalności Gospodarczej* lub innego właściwego rejestru*</w:t>
      </w:r>
    </w:p>
    <w:p w:rsidR="00653849" w:rsidRPr="00A152AA" w:rsidRDefault="00C628CF" w:rsidP="00F86FC0">
      <w:pPr>
        <w:spacing w:before="120"/>
        <w:ind w:left="880" w:hanging="284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4</w:t>
      </w:r>
      <w:r w:rsidR="00653849" w:rsidRPr="00A152AA">
        <w:rPr>
          <w:rFonts w:ascii="Calibri" w:hAnsi="Calibri" w:cs="Calibri"/>
          <w:sz w:val="20"/>
        </w:rPr>
        <w:t>)</w:t>
      </w:r>
      <w:r w:rsidR="00653849" w:rsidRPr="00A152AA">
        <w:rPr>
          <w:rFonts w:ascii="Calibri" w:hAnsi="Calibri" w:cs="Calibri"/>
          <w:sz w:val="20"/>
        </w:rPr>
        <w:tab/>
        <w:t>……………………………………………………………………………………………………………………………</w:t>
      </w:r>
      <w:r w:rsidR="004E2E14" w:rsidRPr="00A152AA">
        <w:rPr>
          <w:rFonts w:ascii="Calibri" w:hAnsi="Calibri" w:cs="Calibri"/>
          <w:sz w:val="20"/>
        </w:rPr>
        <w:t>……………………….</w:t>
      </w:r>
      <w:r w:rsidR="00653849" w:rsidRPr="00A152AA">
        <w:rPr>
          <w:rFonts w:ascii="Calibri" w:hAnsi="Calibri" w:cs="Calibri"/>
          <w:sz w:val="20"/>
        </w:rPr>
        <w:t>……………</w:t>
      </w:r>
      <w:r w:rsidR="00C86793" w:rsidRPr="00A152AA">
        <w:rPr>
          <w:rFonts w:ascii="Calibri" w:hAnsi="Calibri" w:cs="Calibri"/>
          <w:sz w:val="20"/>
        </w:rPr>
        <w:t>…</w:t>
      </w:r>
    </w:p>
    <w:p w:rsidR="0088381A" w:rsidRPr="00A152AA" w:rsidRDefault="00C628CF" w:rsidP="00F86FC0">
      <w:pPr>
        <w:spacing w:before="120" w:line="276" w:lineRule="auto"/>
        <w:ind w:left="880" w:hanging="284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5</w:t>
      </w:r>
      <w:r w:rsidR="00653849" w:rsidRPr="00A152AA">
        <w:rPr>
          <w:rFonts w:ascii="Calibri" w:hAnsi="Calibri" w:cs="Calibri"/>
          <w:sz w:val="20"/>
        </w:rPr>
        <w:t>)</w:t>
      </w:r>
      <w:r w:rsidR="00653849" w:rsidRPr="00A152AA">
        <w:rPr>
          <w:rFonts w:ascii="Calibri" w:hAnsi="Calibri" w:cs="Calibri"/>
          <w:sz w:val="20"/>
        </w:rPr>
        <w:tab/>
        <w:t>…………….………………………………………………………………………………………………………………</w:t>
      </w:r>
      <w:r w:rsidR="004E2E14" w:rsidRPr="00A152AA">
        <w:rPr>
          <w:rFonts w:ascii="Calibri" w:hAnsi="Calibri" w:cs="Calibri"/>
          <w:sz w:val="20"/>
        </w:rPr>
        <w:t>……………………..</w:t>
      </w:r>
      <w:r w:rsidR="00653849" w:rsidRPr="00A152AA">
        <w:rPr>
          <w:rFonts w:ascii="Calibri" w:hAnsi="Calibri" w:cs="Calibri"/>
          <w:sz w:val="20"/>
        </w:rPr>
        <w:t>……………….</w:t>
      </w:r>
    </w:p>
    <w:p w:rsidR="00743EB7" w:rsidRPr="00A152AA" w:rsidRDefault="00743EB7" w:rsidP="00F86FC0">
      <w:pPr>
        <w:spacing w:before="120" w:line="276" w:lineRule="auto"/>
        <w:ind w:left="880" w:hanging="284"/>
        <w:jc w:val="both"/>
        <w:rPr>
          <w:rFonts w:ascii="Calibri" w:hAnsi="Calibri" w:cs="Calibri"/>
          <w:sz w:val="20"/>
        </w:rPr>
      </w:pPr>
    </w:p>
    <w:p w:rsidR="0035515E" w:rsidRPr="00A152AA" w:rsidRDefault="0035515E" w:rsidP="003B51A9">
      <w:pPr>
        <w:widowControl/>
        <w:shd w:val="clear" w:color="auto" w:fill="BFBFBF"/>
        <w:jc w:val="both"/>
        <w:rPr>
          <w:rFonts w:ascii="Calibri" w:hAnsi="Calibri"/>
          <w:b/>
          <w:sz w:val="20"/>
          <w:lang w:eastAsia="en-US"/>
        </w:rPr>
      </w:pPr>
      <w:r w:rsidRPr="00A152AA">
        <w:rPr>
          <w:rFonts w:ascii="Calibri" w:hAnsi="Calibri"/>
          <w:b/>
          <w:sz w:val="20"/>
          <w:lang w:eastAsia="en-US"/>
        </w:rPr>
        <w:t>OŚWIADCZENI</w:t>
      </w:r>
      <w:r w:rsidR="004D7788" w:rsidRPr="00A152AA">
        <w:rPr>
          <w:rFonts w:ascii="Calibri" w:hAnsi="Calibri"/>
          <w:b/>
          <w:sz w:val="20"/>
          <w:lang w:eastAsia="en-US"/>
        </w:rPr>
        <w:t>E DOTYCZĄCE PODANYCH INFORMACJI</w:t>
      </w:r>
    </w:p>
    <w:p w:rsidR="004E2E14" w:rsidRPr="00A152AA" w:rsidRDefault="0035515E" w:rsidP="0035515E">
      <w:pPr>
        <w:spacing w:before="120" w:line="276" w:lineRule="auto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b/>
          <w:sz w:val="20"/>
        </w:rPr>
        <w:t>Oświadczam, że</w:t>
      </w:r>
      <w:r w:rsidRPr="00A152AA">
        <w:rPr>
          <w:rFonts w:ascii="Calibri" w:hAnsi="Calibri" w:cs="Calibri"/>
          <w:sz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743EB7" w:rsidRPr="00A152AA" w:rsidRDefault="00743EB7" w:rsidP="00AF0163">
      <w:pPr>
        <w:spacing w:before="120" w:line="276" w:lineRule="auto"/>
        <w:ind w:left="284" w:hanging="284"/>
        <w:jc w:val="both"/>
        <w:rPr>
          <w:rFonts w:ascii="Calibri" w:hAnsi="Calibri" w:cs="Calibri"/>
          <w:sz w:val="20"/>
        </w:rPr>
      </w:pPr>
    </w:p>
    <w:p w:rsidR="0088381A" w:rsidRPr="00A152AA" w:rsidRDefault="00AE3900" w:rsidP="00AF0163">
      <w:pPr>
        <w:spacing w:before="120"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Miejscowość …………………………… data …………………………</w:t>
      </w:r>
    </w:p>
    <w:p w:rsidR="004E2E14" w:rsidRPr="00A152AA" w:rsidRDefault="004E2E14" w:rsidP="00AF0163">
      <w:pPr>
        <w:spacing w:before="120" w:line="276" w:lineRule="auto"/>
        <w:ind w:left="284" w:hanging="284"/>
        <w:jc w:val="both"/>
        <w:rPr>
          <w:rFonts w:ascii="Calibri" w:hAnsi="Calibri" w:cs="Calibri"/>
          <w:sz w:val="20"/>
        </w:rPr>
      </w:pPr>
    </w:p>
    <w:p w:rsidR="004E2E14" w:rsidRPr="00A152AA" w:rsidRDefault="004E2E14" w:rsidP="004E2E14">
      <w:pPr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A152AA">
        <w:rPr>
          <w:rFonts w:ascii="Calibri" w:hAnsi="Calibri"/>
          <w:sz w:val="18"/>
          <w:szCs w:val="18"/>
        </w:rPr>
        <w:t>--------------------------------------------</w:t>
      </w:r>
    </w:p>
    <w:p w:rsidR="004E2E14" w:rsidRPr="00A152AA" w:rsidRDefault="00966432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</w:rPr>
        <w:t>Proszę wypełnić każdą część o</w:t>
      </w:r>
      <w:r w:rsidR="004E2E14" w:rsidRPr="00A152AA">
        <w:rPr>
          <w:rFonts w:ascii="Calibri" w:hAnsi="Calibri"/>
          <w:i/>
          <w:sz w:val="18"/>
          <w:szCs w:val="18"/>
        </w:rPr>
        <w:t>świadczenia</w:t>
      </w:r>
      <w:r w:rsidRPr="00A152AA">
        <w:rPr>
          <w:rFonts w:ascii="Calibri" w:hAnsi="Calibri"/>
          <w:i/>
          <w:sz w:val="18"/>
          <w:szCs w:val="18"/>
        </w:rPr>
        <w:t xml:space="preserve"> składającego się na ofertę </w:t>
      </w:r>
      <w:r w:rsidR="004E2E14" w:rsidRPr="00A152AA">
        <w:rPr>
          <w:rFonts w:ascii="Calibri" w:hAnsi="Calibri"/>
          <w:i/>
          <w:sz w:val="18"/>
          <w:szCs w:val="18"/>
        </w:rPr>
        <w:t xml:space="preserve">– poprzez zaznaczenie właściwej odpowiedzi lub jej udzielenie - jeśli jakaś część oświadczenia nie dotyczy podmiotu składającego oświadczenie: proszę wpisać, że „nie dotyczy” </w:t>
      </w:r>
    </w:p>
    <w:p w:rsidR="004E2E14" w:rsidRPr="00A152AA" w:rsidRDefault="004E2E14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</w:rPr>
        <w:lastRenderedPageBreak/>
        <w:t>W części dotyczącej podmiotu składającego oświadczenie proszę odpowiednio dostosować w zależności od tego czy ofertę składa Wykonawca, czy Wykonawcy wspólnie ubiegający się o udzielenie zamówienia.</w:t>
      </w:r>
    </w:p>
    <w:p w:rsidR="004E2E14" w:rsidRPr="00A152AA" w:rsidRDefault="004E2E14" w:rsidP="003B51A9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</w:rPr>
        <w:t>*niepotrzebne skreślić</w:t>
      </w:r>
    </w:p>
    <w:p w:rsidR="00F86FC0" w:rsidRPr="00A152AA" w:rsidRDefault="00F86FC0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 w:cs="Calibri"/>
          <w:i/>
          <w:sz w:val="18"/>
          <w:szCs w:val="18"/>
        </w:rPr>
        <w:t xml:space="preserve">Ofertę winna </w:t>
      </w:r>
      <w:r w:rsidRPr="00A152AA">
        <w:rPr>
          <w:rFonts w:ascii="Calibri" w:hAnsi="Calibri"/>
          <w:i/>
          <w:sz w:val="18"/>
          <w:szCs w:val="18"/>
        </w:rPr>
        <w:t xml:space="preserve">podpisać osoba </w:t>
      </w:r>
      <w:r w:rsidR="00966432" w:rsidRPr="00A152AA">
        <w:rPr>
          <w:rFonts w:ascii="Calibri" w:hAnsi="Calibri"/>
          <w:i/>
          <w:sz w:val="18"/>
          <w:szCs w:val="18"/>
        </w:rPr>
        <w:t xml:space="preserve">(osoby) </w:t>
      </w:r>
      <w:r w:rsidRPr="00A152AA">
        <w:rPr>
          <w:rFonts w:ascii="Calibri" w:hAnsi="Calibri"/>
          <w:i/>
          <w:sz w:val="18"/>
          <w:szCs w:val="18"/>
        </w:rPr>
        <w:t>uprawniona do reprezentacji Wykonawcy</w:t>
      </w:r>
      <w:r w:rsidR="004E2E14" w:rsidRPr="00A152AA">
        <w:rPr>
          <w:rFonts w:ascii="Calibri" w:hAnsi="Calibri"/>
          <w:i/>
          <w:sz w:val="18"/>
          <w:szCs w:val="18"/>
        </w:rPr>
        <w:t xml:space="preserve"> - </w:t>
      </w:r>
      <w:r w:rsidRPr="00A152AA">
        <w:rPr>
          <w:rFonts w:ascii="Calibri" w:hAnsi="Calibri"/>
          <w:i/>
          <w:sz w:val="18"/>
          <w:szCs w:val="18"/>
        </w:rPr>
        <w:t>Wymogi odnoszące si</w:t>
      </w:r>
      <w:r w:rsidR="004E2E14" w:rsidRPr="00A152AA">
        <w:rPr>
          <w:rFonts w:ascii="Calibri" w:hAnsi="Calibri"/>
          <w:i/>
          <w:sz w:val="18"/>
          <w:szCs w:val="18"/>
        </w:rPr>
        <w:t>ę do formy niniejszej oferty, w </w:t>
      </w:r>
      <w:r w:rsidRPr="00A152AA">
        <w:rPr>
          <w:rFonts w:ascii="Calibri" w:hAnsi="Calibri"/>
          <w:i/>
          <w:sz w:val="18"/>
          <w:szCs w:val="18"/>
        </w:rPr>
        <w:t>szczególności wymogi co do jej podpisania i złożenia, zostały szczegółowo opisane w SWZ.</w:t>
      </w:r>
    </w:p>
    <w:p w:rsidR="00F86FC0" w:rsidRPr="00A152AA" w:rsidRDefault="00F86FC0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  <w:vertAlign w:val="superscript"/>
        </w:rPr>
        <w:t>1</w:t>
      </w:r>
      <w:r w:rsidRPr="00A152AA">
        <w:rPr>
          <w:rFonts w:ascii="Calibri" w:hAnsi="Calibri"/>
          <w:i/>
          <w:sz w:val="18"/>
          <w:szCs w:val="18"/>
        </w:rPr>
        <w:t xml:space="preserve">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</w:t>
      </w:r>
      <w:proofErr w:type="spellStart"/>
      <w:r w:rsidRPr="00A152AA">
        <w:rPr>
          <w:rFonts w:ascii="Calibri" w:hAnsi="Calibri"/>
          <w:i/>
          <w:sz w:val="18"/>
          <w:szCs w:val="18"/>
        </w:rPr>
        <w:t>Dz.Urz</w:t>
      </w:r>
      <w:proofErr w:type="spellEnd"/>
      <w:r w:rsidRPr="00A152AA">
        <w:rPr>
          <w:rFonts w:ascii="Calibri" w:hAnsi="Calibri"/>
          <w:i/>
          <w:sz w:val="18"/>
          <w:szCs w:val="18"/>
        </w:rPr>
        <w:t>. UE L 119 z 04.05.2016, str. 1)</w:t>
      </w:r>
    </w:p>
    <w:p w:rsidR="00F86FC0" w:rsidRPr="00A152AA" w:rsidRDefault="00F86FC0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  <w:vertAlign w:val="superscript"/>
        </w:rPr>
        <w:t>2</w:t>
      </w:r>
      <w:r w:rsidRPr="00A152AA">
        <w:rPr>
          <w:rFonts w:ascii="Calibri" w:hAnsi="Calibri"/>
          <w:i/>
          <w:sz w:val="18"/>
          <w:szCs w:val="18"/>
        </w:rPr>
        <w:t xml:space="preserve"> W przypadku gdy </w:t>
      </w:r>
      <w:r w:rsidR="004E2E14" w:rsidRPr="00A152AA">
        <w:rPr>
          <w:rFonts w:ascii="Calibri" w:hAnsi="Calibri"/>
          <w:i/>
          <w:sz w:val="18"/>
          <w:szCs w:val="18"/>
        </w:rPr>
        <w:t>W</w:t>
      </w:r>
      <w:r w:rsidRPr="00A152AA">
        <w:rPr>
          <w:rFonts w:ascii="Calibri" w:hAnsi="Calibri"/>
          <w:i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F86FC0" w:rsidRPr="00A152AA" w:rsidSect="004E2E14">
      <w:footerReference w:type="even" r:id="rId7"/>
      <w:footerReference w:type="default" r:id="rId8"/>
      <w:pgSz w:w="11907" w:h="16840" w:code="9"/>
      <w:pgMar w:top="816" w:right="1134" w:bottom="907" w:left="1134" w:header="709" w:footer="25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6434" w:rsidRDefault="00E26434">
      <w:r>
        <w:separator/>
      </w:r>
    </w:p>
  </w:endnote>
  <w:endnote w:type="continuationSeparator" w:id="0">
    <w:p w:rsidR="00E26434" w:rsidRDefault="00E26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DE2" w:rsidRDefault="00677DE2" w:rsidP="00427B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77DE2" w:rsidRDefault="00677DE2" w:rsidP="00427B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DE2" w:rsidRPr="00C9110F" w:rsidRDefault="00677DE2" w:rsidP="00427B24">
    <w:pPr>
      <w:pStyle w:val="Stopka"/>
      <w:framePr w:wrap="around" w:vAnchor="text" w:hAnchor="margin" w:xAlign="right" w:y="1"/>
      <w:rPr>
        <w:rStyle w:val="Numerstrony"/>
        <w:rFonts w:ascii="Calibri" w:hAnsi="Calibri"/>
        <w:sz w:val="22"/>
        <w:szCs w:val="22"/>
      </w:rPr>
    </w:pPr>
    <w:r w:rsidRPr="00C9110F">
      <w:rPr>
        <w:rStyle w:val="Numerstrony"/>
        <w:rFonts w:ascii="Calibri" w:hAnsi="Calibri"/>
        <w:sz w:val="22"/>
        <w:szCs w:val="22"/>
      </w:rPr>
      <w:fldChar w:fldCharType="begin"/>
    </w:r>
    <w:r w:rsidRPr="00C9110F">
      <w:rPr>
        <w:rStyle w:val="Numerstrony"/>
        <w:rFonts w:ascii="Calibri" w:hAnsi="Calibri"/>
        <w:sz w:val="22"/>
        <w:szCs w:val="22"/>
      </w:rPr>
      <w:instrText xml:space="preserve">PAGE  </w:instrText>
    </w:r>
    <w:r w:rsidRPr="00C9110F">
      <w:rPr>
        <w:rStyle w:val="Numerstrony"/>
        <w:rFonts w:ascii="Calibri" w:hAnsi="Calibri"/>
        <w:sz w:val="22"/>
        <w:szCs w:val="22"/>
      </w:rPr>
      <w:fldChar w:fldCharType="separate"/>
    </w:r>
    <w:r w:rsidR="006B53B3">
      <w:rPr>
        <w:rStyle w:val="Numerstrony"/>
        <w:rFonts w:ascii="Calibri" w:hAnsi="Calibri"/>
        <w:noProof/>
        <w:sz w:val="22"/>
        <w:szCs w:val="22"/>
      </w:rPr>
      <w:t>3</w:t>
    </w:r>
    <w:r w:rsidRPr="00C9110F">
      <w:rPr>
        <w:rStyle w:val="Numerstrony"/>
        <w:rFonts w:ascii="Calibri" w:hAnsi="Calibri"/>
        <w:sz w:val="22"/>
        <w:szCs w:val="22"/>
      </w:rPr>
      <w:fldChar w:fldCharType="end"/>
    </w:r>
  </w:p>
  <w:p w:rsidR="00B45594" w:rsidRPr="00BF5472" w:rsidRDefault="00B45594" w:rsidP="00B45594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6434" w:rsidRDefault="00E26434">
      <w:r>
        <w:separator/>
      </w:r>
    </w:p>
  </w:footnote>
  <w:footnote w:type="continuationSeparator" w:id="0">
    <w:p w:rsidR="00E26434" w:rsidRDefault="00E264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79"/>
    <w:multiLevelType w:val="multilevel"/>
    <w:tmpl w:val="00000079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7" w15:restartNumberingAfterBreak="0">
    <w:nsid w:val="09B47563"/>
    <w:multiLevelType w:val="multilevel"/>
    <w:tmpl w:val="642447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2B842FC6"/>
    <w:multiLevelType w:val="multilevel"/>
    <w:tmpl w:val="94BED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C207AE7"/>
    <w:multiLevelType w:val="hybridMultilevel"/>
    <w:tmpl w:val="E7346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215A8E"/>
    <w:multiLevelType w:val="hybridMultilevel"/>
    <w:tmpl w:val="193456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C769D9"/>
    <w:multiLevelType w:val="hybridMultilevel"/>
    <w:tmpl w:val="0DFCE81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C1677"/>
    <w:multiLevelType w:val="hybridMultilevel"/>
    <w:tmpl w:val="4D4A7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7"/>
  </w:num>
  <w:num w:numId="5">
    <w:abstractNumId w:val="11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10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EB0"/>
    <w:rsid w:val="00003421"/>
    <w:rsid w:val="00004D40"/>
    <w:rsid w:val="000117CF"/>
    <w:rsid w:val="00014DD8"/>
    <w:rsid w:val="00055152"/>
    <w:rsid w:val="00062A41"/>
    <w:rsid w:val="00066D9C"/>
    <w:rsid w:val="00072764"/>
    <w:rsid w:val="00074073"/>
    <w:rsid w:val="00074D9D"/>
    <w:rsid w:val="00074FB3"/>
    <w:rsid w:val="0007536C"/>
    <w:rsid w:val="0008291A"/>
    <w:rsid w:val="0009310E"/>
    <w:rsid w:val="00097294"/>
    <w:rsid w:val="000B697E"/>
    <w:rsid w:val="000B7F8C"/>
    <w:rsid w:val="000D1B60"/>
    <w:rsid w:val="000D49B9"/>
    <w:rsid w:val="000E0B3B"/>
    <w:rsid w:val="000E72B0"/>
    <w:rsid w:val="000F456D"/>
    <w:rsid w:val="00105571"/>
    <w:rsid w:val="00106213"/>
    <w:rsid w:val="001151FC"/>
    <w:rsid w:val="001406C6"/>
    <w:rsid w:val="00147FB1"/>
    <w:rsid w:val="0015184E"/>
    <w:rsid w:val="001565DF"/>
    <w:rsid w:val="00157628"/>
    <w:rsid w:val="00157A20"/>
    <w:rsid w:val="00175928"/>
    <w:rsid w:val="00197960"/>
    <w:rsid w:val="001A78FE"/>
    <w:rsid w:val="001C5C31"/>
    <w:rsid w:val="001C6CF5"/>
    <w:rsid w:val="001E4FC2"/>
    <w:rsid w:val="001E522F"/>
    <w:rsid w:val="001F0B9D"/>
    <w:rsid w:val="001F75AD"/>
    <w:rsid w:val="00211CFD"/>
    <w:rsid w:val="002132E7"/>
    <w:rsid w:val="002339E8"/>
    <w:rsid w:val="00234490"/>
    <w:rsid w:val="00242DB7"/>
    <w:rsid w:val="002448B4"/>
    <w:rsid w:val="00250FDA"/>
    <w:rsid w:val="002522E1"/>
    <w:rsid w:val="00252A9F"/>
    <w:rsid w:val="0025741E"/>
    <w:rsid w:val="002626BA"/>
    <w:rsid w:val="00266026"/>
    <w:rsid w:val="00283543"/>
    <w:rsid w:val="0028439A"/>
    <w:rsid w:val="00286C8A"/>
    <w:rsid w:val="00294E25"/>
    <w:rsid w:val="002A1D88"/>
    <w:rsid w:val="002A3DC6"/>
    <w:rsid w:val="002A4E83"/>
    <w:rsid w:val="002B533E"/>
    <w:rsid w:val="002B6F95"/>
    <w:rsid w:val="002D7CE6"/>
    <w:rsid w:val="003146E4"/>
    <w:rsid w:val="003400F5"/>
    <w:rsid w:val="0034047E"/>
    <w:rsid w:val="00352992"/>
    <w:rsid w:val="0035461A"/>
    <w:rsid w:val="0035515E"/>
    <w:rsid w:val="00355343"/>
    <w:rsid w:val="00360B07"/>
    <w:rsid w:val="0037255D"/>
    <w:rsid w:val="003834B9"/>
    <w:rsid w:val="00391DB8"/>
    <w:rsid w:val="003950B1"/>
    <w:rsid w:val="003964AC"/>
    <w:rsid w:val="003A02CE"/>
    <w:rsid w:val="003A2E9E"/>
    <w:rsid w:val="003A3E22"/>
    <w:rsid w:val="003B15BE"/>
    <w:rsid w:val="003B51A9"/>
    <w:rsid w:val="003B7EAA"/>
    <w:rsid w:val="003C133F"/>
    <w:rsid w:val="003C3477"/>
    <w:rsid w:val="003D1EB0"/>
    <w:rsid w:val="003D1EC6"/>
    <w:rsid w:val="003F086A"/>
    <w:rsid w:val="003F181B"/>
    <w:rsid w:val="004109FE"/>
    <w:rsid w:val="00417C94"/>
    <w:rsid w:val="00426AC9"/>
    <w:rsid w:val="00427B24"/>
    <w:rsid w:val="00434495"/>
    <w:rsid w:val="00440E0D"/>
    <w:rsid w:val="00442A5D"/>
    <w:rsid w:val="00496A10"/>
    <w:rsid w:val="004D1848"/>
    <w:rsid w:val="004D6E8E"/>
    <w:rsid w:val="004D7788"/>
    <w:rsid w:val="004E1E6B"/>
    <w:rsid w:val="004E2E14"/>
    <w:rsid w:val="004E50D4"/>
    <w:rsid w:val="004F5BDE"/>
    <w:rsid w:val="0050378A"/>
    <w:rsid w:val="00512073"/>
    <w:rsid w:val="00513C06"/>
    <w:rsid w:val="00523B3F"/>
    <w:rsid w:val="00541B8D"/>
    <w:rsid w:val="005554EB"/>
    <w:rsid w:val="00555D86"/>
    <w:rsid w:val="00572F48"/>
    <w:rsid w:val="0058062A"/>
    <w:rsid w:val="00580EAD"/>
    <w:rsid w:val="00595179"/>
    <w:rsid w:val="005C2170"/>
    <w:rsid w:val="005C4DE5"/>
    <w:rsid w:val="005E369C"/>
    <w:rsid w:val="006046A0"/>
    <w:rsid w:val="00637327"/>
    <w:rsid w:val="00653849"/>
    <w:rsid w:val="00666D0D"/>
    <w:rsid w:val="0067656F"/>
    <w:rsid w:val="00677DE2"/>
    <w:rsid w:val="0068168C"/>
    <w:rsid w:val="00684DC6"/>
    <w:rsid w:val="00685343"/>
    <w:rsid w:val="00692720"/>
    <w:rsid w:val="006B0BEF"/>
    <w:rsid w:val="006B53B3"/>
    <w:rsid w:val="006B684F"/>
    <w:rsid w:val="006E7FF3"/>
    <w:rsid w:val="00706C08"/>
    <w:rsid w:val="00714CAD"/>
    <w:rsid w:val="00715AE5"/>
    <w:rsid w:val="00726EFF"/>
    <w:rsid w:val="00733866"/>
    <w:rsid w:val="007377EA"/>
    <w:rsid w:val="00743EB7"/>
    <w:rsid w:val="00754DC7"/>
    <w:rsid w:val="00757E17"/>
    <w:rsid w:val="0076047A"/>
    <w:rsid w:val="007767FF"/>
    <w:rsid w:val="00784029"/>
    <w:rsid w:val="00790BE2"/>
    <w:rsid w:val="007B4CDA"/>
    <w:rsid w:val="007C794A"/>
    <w:rsid w:val="007D1A8A"/>
    <w:rsid w:val="007D30D4"/>
    <w:rsid w:val="007D383B"/>
    <w:rsid w:val="007D68B0"/>
    <w:rsid w:val="007D7F02"/>
    <w:rsid w:val="007E3F60"/>
    <w:rsid w:val="007E5E32"/>
    <w:rsid w:val="007F084A"/>
    <w:rsid w:val="00815018"/>
    <w:rsid w:val="008160BF"/>
    <w:rsid w:val="00827698"/>
    <w:rsid w:val="008303C6"/>
    <w:rsid w:val="00832ABC"/>
    <w:rsid w:val="00833FA8"/>
    <w:rsid w:val="008359D4"/>
    <w:rsid w:val="008402FB"/>
    <w:rsid w:val="00840733"/>
    <w:rsid w:val="0084386F"/>
    <w:rsid w:val="008649FA"/>
    <w:rsid w:val="0087434F"/>
    <w:rsid w:val="008765DD"/>
    <w:rsid w:val="0088381A"/>
    <w:rsid w:val="00884788"/>
    <w:rsid w:val="00885AF7"/>
    <w:rsid w:val="00887279"/>
    <w:rsid w:val="008A666D"/>
    <w:rsid w:val="008C70B7"/>
    <w:rsid w:val="008D0BB8"/>
    <w:rsid w:val="008E25C1"/>
    <w:rsid w:val="008F4216"/>
    <w:rsid w:val="0090002F"/>
    <w:rsid w:val="00942D15"/>
    <w:rsid w:val="00944E1B"/>
    <w:rsid w:val="00966432"/>
    <w:rsid w:val="0097506E"/>
    <w:rsid w:val="00983A15"/>
    <w:rsid w:val="009A0BC4"/>
    <w:rsid w:val="009A2B6B"/>
    <w:rsid w:val="009B5638"/>
    <w:rsid w:val="009C5F0E"/>
    <w:rsid w:val="009D5ACB"/>
    <w:rsid w:val="009E3B7C"/>
    <w:rsid w:val="009F69DE"/>
    <w:rsid w:val="00A1292A"/>
    <w:rsid w:val="00A152AA"/>
    <w:rsid w:val="00A25C9F"/>
    <w:rsid w:val="00A321AF"/>
    <w:rsid w:val="00A33B8A"/>
    <w:rsid w:val="00A406B9"/>
    <w:rsid w:val="00A722B0"/>
    <w:rsid w:val="00A9142B"/>
    <w:rsid w:val="00A9570F"/>
    <w:rsid w:val="00AA0E3C"/>
    <w:rsid w:val="00AA1CDF"/>
    <w:rsid w:val="00AB41A2"/>
    <w:rsid w:val="00AC2126"/>
    <w:rsid w:val="00AD1384"/>
    <w:rsid w:val="00AD7A75"/>
    <w:rsid w:val="00AE3900"/>
    <w:rsid w:val="00AF0163"/>
    <w:rsid w:val="00AF045E"/>
    <w:rsid w:val="00AF26C6"/>
    <w:rsid w:val="00AF4742"/>
    <w:rsid w:val="00AF5A42"/>
    <w:rsid w:val="00AF63E8"/>
    <w:rsid w:val="00B013EA"/>
    <w:rsid w:val="00B21162"/>
    <w:rsid w:val="00B33AB4"/>
    <w:rsid w:val="00B44C38"/>
    <w:rsid w:val="00B45594"/>
    <w:rsid w:val="00B479F5"/>
    <w:rsid w:val="00B52C2C"/>
    <w:rsid w:val="00B65D7F"/>
    <w:rsid w:val="00B843E4"/>
    <w:rsid w:val="00B95FB1"/>
    <w:rsid w:val="00BA3F79"/>
    <w:rsid w:val="00BB1B56"/>
    <w:rsid w:val="00BC48E0"/>
    <w:rsid w:val="00BD3D55"/>
    <w:rsid w:val="00BF5472"/>
    <w:rsid w:val="00C037C1"/>
    <w:rsid w:val="00C1100F"/>
    <w:rsid w:val="00C2730A"/>
    <w:rsid w:val="00C628CF"/>
    <w:rsid w:val="00C667AE"/>
    <w:rsid w:val="00C67A7D"/>
    <w:rsid w:val="00C86598"/>
    <w:rsid w:val="00C86793"/>
    <w:rsid w:val="00C868A9"/>
    <w:rsid w:val="00C9110F"/>
    <w:rsid w:val="00C97AF8"/>
    <w:rsid w:val="00CB378E"/>
    <w:rsid w:val="00CB5DBA"/>
    <w:rsid w:val="00CC16C9"/>
    <w:rsid w:val="00CC4B9D"/>
    <w:rsid w:val="00CC5A2E"/>
    <w:rsid w:val="00CC6EA2"/>
    <w:rsid w:val="00CC7CC7"/>
    <w:rsid w:val="00CD3AC3"/>
    <w:rsid w:val="00CE21D6"/>
    <w:rsid w:val="00CF02E6"/>
    <w:rsid w:val="00D07059"/>
    <w:rsid w:val="00D51358"/>
    <w:rsid w:val="00D54026"/>
    <w:rsid w:val="00D74CEF"/>
    <w:rsid w:val="00D95AC8"/>
    <w:rsid w:val="00DB176B"/>
    <w:rsid w:val="00DB200F"/>
    <w:rsid w:val="00DC2C56"/>
    <w:rsid w:val="00DC2E78"/>
    <w:rsid w:val="00DD3DEC"/>
    <w:rsid w:val="00DF1D3B"/>
    <w:rsid w:val="00DF5213"/>
    <w:rsid w:val="00E10269"/>
    <w:rsid w:val="00E23706"/>
    <w:rsid w:val="00E26434"/>
    <w:rsid w:val="00E345E3"/>
    <w:rsid w:val="00E36396"/>
    <w:rsid w:val="00E54129"/>
    <w:rsid w:val="00E54511"/>
    <w:rsid w:val="00E5679A"/>
    <w:rsid w:val="00E61C3B"/>
    <w:rsid w:val="00E62AE6"/>
    <w:rsid w:val="00E72CD6"/>
    <w:rsid w:val="00E73DDE"/>
    <w:rsid w:val="00E84223"/>
    <w:rsid w:val="00EB3566"/>
    <w:rsid w:val="00EC32AB"/>
    <w:rsid w:val="00EC7E7E"/>
    <w:rsid w:val="00ED6559"/>
    <w:rsid w:val="00EF303D"/>
    <w:rsid w:val="00EF4B74"/>
    <w:rsid w:val="00EF6B25"/>
    <w:rsid w:val="00F02963"/>
    <w:rsid w:val="00F12F17"/>
    <w:rsid w:val="00F13AD5"/>
    <w:rsid w:val="00F33D33"/>
    <w:rsid w:val="00F40E88"/>
    <w:rsid w:val="00F43A52"/>
    <w:rsid w:val="00F45880"/>
    <w:rsid w:val="00F60A86"/>
    <w:rsid w:val="00F612A5"/>
    <w:rsid w:val="00F842CA"/>
    <w:rsid w:val="00F86FC0"/>
    <w:rsid w:val="00F935C0"/>
    <w:rsid w:val="00FB0A09"/>
    <w:rsid w:val="00FB23C2"/>
    <w:rsid w:val="00FD193D"/>
    <w:rsid w:val="00FD2181"/>
    <w:rsid w:val="00FE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934A61"/>
  <w15:docId w15:val="{58F8D17E-45AC-4F39-809F-5E95BD4A9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D1EB0"/>
    <w:pPr>
      <w:widowControl w:val="0"/>
      <w:suppressAutoHyphens/>
    </w:pPr>
    <w:rPr>
      <w:rFonts w:eastAsia="Verdana"/>
      <w:sz w:val="24"/>
    </w:rPr>
  </w:style>
  <w:style w:type="paragraph" w:styleId="Nagwek1">
    <w:name w:val="heading 1"/>
    <w:basedOn w:val="Normalny"/>
    <w:next w:val="Normalny"/>
    <w:qFormat/>
    <w:rsid w:val="003D1EB0"/>
    <w:pPr>
      <w:keepNext/>
      <w:tabs>
        <w:tab w:val="num" w:pos="0"/>
        <w:tab w:val="left" w:pos="6289"/>
      </w:tabs>
      <w:outlineLvl w:val="0"/>
    </w:pPr>
    <w:rPr>
      <w:b/>
    </w:rPr>
  </w:style>
  <w:style w:type="paragraph" w:styleId="Nagwek3">
    <w:name w:val="heading 3"/>
    <w:basedOn w:val="Normalny"/>
    <w:next w:val="Normalny"/>
    <w:qFormat/>
    <w:rsid w:val="003D1EB0"/>
    <w:pPr>
      <w:keepNext/>
      <w:ind w:left="2836" w:firstLine="709"/>
      <w:outlineLvl w:val="2"/>
    </w:pPr>
    <w:rPr>
      <w:rFonts w:ascii="Arial" w:hAnsi="Arial" w:cs="Arial"/>
      <w:b/>
      <w:bCs/>
      <w:sz w:val="28"/>
      <w:szCs w:val="28"/>
    </w:rPr>
  </w:style>
  <w:style w:type="paragraph" w:styleId="Nagwek7">
    <w:name w:val="heading 7"/>
    <w:basedOn w:val="Normalny"/>
    <w:next w:val="Normalny"/>
    <w:qFormat/>
    <w:rsid w:val="003D1EB0"/>
    <w:pPr>
      <w:spacing w:before="240" w:after="60"/>
      <w:outlineLvl w:val="6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rsid w:val="003D1EB0"/>
    <w:rPr>
      <w:rFonts w:cs="Tahoma"/>
    </w:rPr>
  </w:style>
  <w:style w:type="paragraph" w:styleId="Tekstpodstawowywcity">
    <w:name w:val="Body Text Indent"/>
    <w:basedOn w:val="Normalny"/>
    <w:rsid w:val="003D1EB0"/>
    <w:pPr>
      <w:ind w:firstLine="20"/>
    </w:pPr>
  </w:style>
  <w:style w:type="paragraph" w:customStyle="1" w:styleId="Standartowy">
    <w:name w:val="Standartowy"/>
    <w:basedOn w:val="Tekstpodstawowy"/>
    <w:rsid w:val="003D1EB0"/>
    <w:pPr>
      <w:widowControl/>
      <w:tabs>
        <w:tab w:val="num" w:pos="283"/>
      </w:tabs>
      <w:suppressAutoHyphens w:val="0"/>
      <w:spacing w:after="0" w:line="360" w:lineRule="auto"/>
      <w:jc w:val="both"/>
    </w:pPr>
    <w:rPr>
      <w:rFonts w:ascii="Arial" w:eastAsia="Times New Roman" w:hAnsi="Arial"/>
      <w:sz w:val="22"/>
    </w:rPr>
  </w:style>
  <w:style w:type="paragraph" w:styleId="Tekstpodstawowy">
    <w:name w:val="Body Text"/>
    <w:basedOn w:val="Normalny"/>
    <w:rsid w:val="003D1EB0"/>
    <w:pPr>
      <w:spacing w:after="120"/>
    </w:pPr>
  </w:style>
  <w:style w:type="paragraph" w:styleId="Stopka">
    <w:name w:val="footer"/>
    <w:basedOn w:val="Normalny"/>
    <w:rsid w:val="00427B2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7B24"/>
  </w:style>
  <w:style w:type="paragraph" w:styleId="Tekstpodstawowy3">
    <w:name w:val="Body Text 3"/>
    <w:basedOn w:val="Normalny"/>
    <w:rsid w:val="0007276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rsid w:val="008765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765DD"/>
    <w:rPr>
      <w:rFonts w:ascii="Tahoma" w:eastAsia="Verdana" w:hAnsi="Tahoma" w:cs="Tahoma"/>
      <w:sz w:val="16"/>
      <w:szCs w:val="16"/>
    </w:rPr>
  </w:style>
  <w:style w:type="character" w:styleId="Odwoaniedokomentarza">
    <w:name w:val="annotation reference"/>
    <w:rsid w:val="0010557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05571"/>
    <w:rPr>
      <w:sz w:val="20"/>
    </w:rPr>
  </w:style>
  <w:style w:type="character" w:customStyle="1" w:styleId="TekstkomentarzaZnak">
    <w:name w:val="Tekst komentarza Znak"/>
    <w:link w:val="Tekstkomentarza"/>
    <w:rsid w:val="00105571"/>
    <w:rPr>
      <w:rFonts w:eastAsia="Verdana"/>
    </w:rPr>
  </w:style>
  <w:style w:type="paragraph" w:styleId="Tematkomentarza">
    <w:name w:val="annotation subject"/>
    <w:basedOn w:val="Tekstkomentarza"/>
    <w:next w:val="Tekstkomentarza"/>
    <w:link w:val="TematkomentarzaZnak"/>
    <w:rsid w:val="00105571"/>
    <w:rPr>
      <w:b/>
      <w:bCs/>
    </w:rPr>
  </w:style>
  <w:style w:type="character" w:customStyle="1" w:styleId="TematkomentarzaZnak">
    <w:name w:val="Temat komentarza Znak"/>
    <w:link w:val="Tematkomentarza"/>
    <w:rsid w:val="00105571"/>
    <w:rPr>
      <w:rFonts w:eastAsia="Verdana"/>
      <w:b/>
      <w:bCs/>
    </w:rPr>
  </w:style>
  <w:style w:type="table" w:styleId="Tabela-Siatka">
    <w:name w:val="Table Grid"/>
    <w:basedOn w:val="Standardowy"/>
    <w:rsid w:val="00CE21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rsid w:val="008C70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C70B7"/>
    <w:rPr>
      <w:rFonts w:eastAsia="Verdana"/>
      <w:sz w:val="24"/>
    </w:rPr>
  </w:style>
  <w:style w:type="paragraph" w:styleId="Tekstpodstawowywcity3">
    <w:name w:val="Body Text Indent 3"/>
    <w:basedOn w:val="Normalny"/>
    <w:link w:val="Tekstpodstawowywcity3Znak"/>
    <w:rsid w:val="008402F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8402FB"/>
    <w:rPr>
      <w:rFonts w:eastAsia="Verdana"/>
      <w:sz w:val="16"/>
      <w:szCs w:val="16"/>
    </w:rPr>
  </w:style>
  <w:style w:type="paragraph" w:styleId="Tekstpodstawowy2">
    <w:name w:val="Body Text 2"/>
    <w:basedOn w:val="Normalny"/>
    <w:link w:val="Tekstpodstawowy2Znak"/>
    <w:rsid w:val="008402FB"/>
    <w:pPr>
      <w:widowControl/>
      <w:suppressAutoHyphens w:val="0"/>
      <w:spacing w:after="120" w:line="480" w:lineRule="auto"/>
    </w:pPr>
    <w:rPr>
      <w:rFonts w:eastAsia="Times New Roman"/>
      <w:szCs w:val="24"/>
    </w:rPr>
  </w:style>
  <w:style w:type="character" w:customStyle="1" w:styleId="Tekstpodstawowy2Znak">
    <w:name w:val="Tekst podstawowy 2 Znak"/>
    <w:link w:val="Tekstpodstawowy2"/>
    <w:rsid w:val="008402FB"/>
    <w:rPr>
      <w:sz w:val="24"/>
      <w:szCs w:val="24"/>
    </w:rPr>
  </w:style>
  <w:style w:type="paragraph" w:customStyle="1" w:styleId="rozdzia">
    <w:name w:val="rozdział"/>
    <w:basedOn w:val="Normalny"/>
    <w:autoRedefine/>
    <w:rsid w:val="00B95FB1"/>
    <w:pPr>
      <w:widowControl/>
      <w:tabs>
        <w:tab w:val="left" w:pos="0"/>
        <w:tab w:val="left" w:pos="720"/>
      </w:tabs>
      <w:suppressAutoHyphens w:val="0"/>
      <w:jc w:val="both"/>
    </w:pPr>
    <w:rPr>
      <w:rFonts w:ascii="Calibri" w:eastAsia="Times New Roman" w:hAnsi="Calibri" w:cs="Verdana"/>
      <w:bCs/>
      <w:sz w:val="22"/>
      <w:szCs w:val="22"/>
    </w:rPr>
  </w:style>
  <w:style w:type="paragraph" w:styleId="Zwykytekst">
    <w:name w:val="Plain Text"/>
    <w:basedOn w:val="Normalny"/>
    <w:link w:val="ZwykytekstZnak"/>
    <w:rsid w:val="008402FB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character" w:customStyle="1" w:styleId="ZwykytekstZnak">
    <w:name w:val="Zwykły tekst Znak"/>
    <w:link w:val="Zwykytekst"/>
    <w:rsid w:val="008402FB"/>
    <w:rPr>
      <w:rFonts w:ascii="Courier New" w:hAnsi="Courier New" w:cs="Courier New"/>
    </w:rPr>
  </w:style>
  <w:style w:type="character" w:customStyle="1" w:styleId="Bold">
    <w:name w:val="Bold"/>
    <w:uiPriority w:val="99"/>
    <w:rsid w:val="00434495"/>
    <w:rPr>
      <w:b/>
    </w:rPr>
  </w:style>
  <w:style w:type="character" w:customStyle="1" w:styleId="NonbreakingSpace">
    <w:name w:val="Nonbreaking Space"/>
    <w:uiPriority w:val="99"/>
    <w:rsid w:val="00434495"/>
  </w:style>
  <w:style w:type="paragraph" w:customStyle="1" w:styleId="Default">
    <w:name w:val="Default"/>
    <w:rsid w:val="00DB17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ALACZNIKTEKST">
    <w:name w:val="ZALACZNIK_TEKST"/>
    <w:rsid w:val="008303C6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684DC6"/>
    <w:pPr>
      <w:widowControl/>
      <w:suppressAutoHyphens w:val="0"/>
      <w:ind w:left="708"/>
    </w:pPr>
    <w:rPr>
      <w:rFonts w:eastAsia="Times New Roman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684D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75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1027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 ZG – 2710 –  …</vt:lpstr>
    </vt:vector>
  </TitlesOfParts>
  <Company>Nadleśnictwo Brzegi Dolne</Company>
  <LinksUpToDate>false</LinksUpToDate>
  <CharactersWithSpaces>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ZG – 2710 –  …</dc:title>
  <dc:creator>Ewelina Skrzypik</dc:creator>
  <cp:lastModifiedBy>Ewelina Skrzypik - Nadleśnictwo Zwierzyniec</cp:lastModifiedBy>
  <cp:revision>17</cp:revision>
  <cp:lastPrinted>2020-11-09T08:52:00Z</cp:lastPrinted>
  <dcterms:created xsi:type="dcterms:W3CDTF">2021-04-28T09:26:00Z</dcterms:created>
  <dcterms:modified xsi:type="dcterms:W3CDTF">2022-06-27T08:08:00Z</dcterms:modified>
</cp:coreProperties>
</file>